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535CD0" w14:textId="77777777" w:rsidR="00096865" w:rsidRPr="009044F1" w:rsidRDefault="00096865" w:rsidP="00ED5077">
      <w:pPr>
        <w:pStyle w:val="BodyText"/>
        <w:widowControl w:val="0"/>
        <w:spacing w:after="160"/>
        <w:ind w:right="-7" w:firstLine="567"/>
        <w:jc w:val="center"/>
        <w:rPr>
          <w:rFonts w:ascii="GHEA Grapalat" w:hAnsi="GHEA Grapalat" w:cs="Sylfaen"/>
          <w:i/>
          <w:u w:val="single"/>
        </w:rPr>
      </w:pPr>
      <w:r w:rsidRPr="009044F1">
        <w:rPr>
          <w:rFonts w:ascii="GHEA Grapalat" w:hAnsi="GHEA Grapalat"/>
          <w:i/>
          <w:u w:val="single"/>
        </w:rPr>
        <w:t>Типовая форма</w:t>
      </w:r>
    </w:p>
    <w:p w14:paraId="001C4652" w14:textId="77777777"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5A93CA9D" w14:textId="6FA62DF5" w:rsidR="00642EFE" w:rsidRPr="009044F1" w:rsidRDefault="00444326" w:rsidP="00B46D58">
      <w:pPr>
        <w:pStyle w:val="BodyTextIndent"/>
        <w:widowControl w:val="0"/>
        <w:spacing w:after="160" w:line="240" w:lineRule="auto"/>
        <w:ind w:firstLine="0"/>
        <w:jc w:val="center"/>
        <w:rPr>
          <w:rFonts w:ascii="GHEA Grapalat" w:hAnsi="GHEA Grapalat"/>
          <w:i w:val="0"/>
          <w:sz w:val="24"/>
          <w:szCs w:val="24"/>
        </w:rPr>
      </w:pPr>
      <w:r w:rsidRPr="00DF13E4">
        <w:rPr>
          <w:rFonts w:ascii="GHEA Grapalat" w:hAnsi="GHEA Grapalat"/>
          <w:i w:val="0"/>
          <w:sz w:val="24"/>
          <w:szCs w:val="24"/>
        </w:rPr>
        <w:t>О ЗАПРОСЕ КОТИРОВОК</w:t>
      </w:r>
    </w:p>
    <w:p w14:paraId="72D0D468" w14:textId="55607FCF" w:rsidR="0091042F"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00F714BD">
        <w:rPr>
          <w:rFonts w:ascii="GHEA Grapalat" w:hAnsi="GHEA Grapalat"/>
          <w:i w:val="0"/>
          <w:sz w:val="24"/>
          <w:szCs w:val="24"/>
        </w:rPr>
        <w:t>Комиссии от "</w:t>
      </w:r>
      <w:r w:rsidR="00ED5077">
        <w:rPr>
          <w:rFonts w:ascii="GHEA Grapalat" w:hAnsi="GHEA Grapalat"/>
          <w:i w:val="0"/>
          <w:sz w:val="24"/>
          <w:szCs w:val="24"/>
        </w:rPr>
        <w:t>12</w:t>
      </w:r>
      <w:r w:rsidR="00F714BD">
        <w:rPr>
          <w:rFonts w:ascii="GHEA Grapalat" w:hAnsi="GHEA Grapalat"/>
          <w:i w:val="0"/>
          <w:sz w:val="24"/>
          <w:szCs w:val="24"/>
        </w:rPr>
        <w:t>" "</w:t>
      </w:r>
      <w:r w:rsidR="00ED5077">
        <w:rPr>
          <w:rFonts w:ascii="GHEA Grapalat" w:hAnsi="GHEA Grapalat"/>
          <w:i w:val="0"/>
          <w:sz w:val="24"/>
          <w:szCs w:val="24"/>
        </w:rPr>
        <w:t>февраля</w:t>
      </w:r>
      <w:r w:rsidRPr="009044F1">
        <w:rPr>
          <w:rFonts w:ascii="GHEA Grapalat" w:hAnsi="GHEA Grapalat"/>
          <w:i w:val="0"/>
          <w:sz w:val="24"/>
          <w:szCs w:val="24"/>
        </w:rPr>
        <w:t>" 20</w:t>
      </w:r>
      <w:r w:rsidR="00F714BD">
        <w:rPr>
          <w:rFonts w:ascii="GHEA Grapalat" w:hAnsi="GHEA Grapalat"/>
          <w:i w:val="0"/>
          <w:sz w:val="24"/>
          <w:szCs w:val="24"/>
        </w:rPr>
        <w:t>20</w:t>
      </w:r>
      <w:r w:rsidR="00AA7117">
        <w:rPr>
          <w:rFonts w:ascii="GHEA Grapalat" w:hAnsi="GHEA Grapalat"/>
          <w:i w:val="0"/>
          <w:sz w:val="24"/>
          <w:szCs w:val="24"/>
        </w:rPr>
        <w:t xml:space="preserve"> </w:t>
      </w:r>
      <w:r w:rsidR="00444326">
        <w:rPr>
          <w:rFonts w:ascii="GHEA Grapalat" w:hAnsi="GHEA Grapalat"/>
          <w:i w:val="0"/>
          <w:sz w:val="24"/>
          <w:szCs w:val="24"/>
        </w:rPr>
        <w:t>года "номер 1</w:t>
      </w:r>
      <w:r w:rsidRPr="009044F1">
        <w:rPr>
          <w:rFonts w:ascii="GHEA Grapalat" w:hAnsi="GHEA Grapalat"/>
          <w:i w:val="0"/>
          <w:sz w:val="24"/>
          <w:szCs w:val="24"/>
        </w:rPr>
        <w:t xml:space="preserve">" </w:t>
      </w:r>
    </w:p>
    <w:p w14:paraId="50717EC9" w14:textId="5308C92C" w:rsidR="0091042F" w:rsidRPr="009044F1" w:rsidRDefault="0006703E"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444326" w:rsidRPr="00444326">
        <w:rPr>
          <w:rFonts w:ascii="GHEA Grapalat" w:hAnsi="GHEA Grapalat"/>
          <w:b/>
          <w:i w:val="0"/>
          <w:sz w:val="24"/>
          <w:szCs w:val="24"/>
        </w:rPr>
        <w:t>LMOH</w:t>
      </w:r>
      <w:r w:rsidR="00A21C7C">
        <w:rPr>
          <w:rFonts w:ascii="GHEA Grapalat" w:hAnsi="GHEA Grapalat"/>
          <w:b/>
          <w:i w:val="0"/>
          <w:sz w:val="24"/>
          <w:szCs w:val="24"/>
          <w:lang w:val="en-US"/>
        </w:rPr>
        <w:t>NUH</w:t>
      </w:r>
      <w:r w:rsidR="00444326">
        <w:rPr>
          <w:rFonts w:ascii="GHEA Grapalat" w:hAnsi="GHEA Grapalat"/>
          <w:b/>
          <w:i w:val="0"/>
          <w:sz w:val="24"/>
          <w:szCs w:val="24"/>
        </w:rPr>
        <w:t>-</w:t>
      </w:r>
      <w:r w:rsidR="00642EFE" w:rsidRPr="009044F1">
        <w:rPr>
          <w:rFonts w:ascii="GHEA Grapalat" w:hAnsi="GHEA Grapalat"/>
          <w:i w:val="0"/>
          <w:sz w:val="24"/>
          <w:szCs w:val="24"/>
        </w:rPr>
        <w:t xml:space="preserve"> </w:t>
      </w:r>
      <w:proofErr w:type="spellStart"/>
      <w:r w:rsidR="00444326" w:rsidRPr="00444326">
        <w:rPr>
          <w:rFonts w:ascii="GHEA Grapalat" w:hAnsi="GHEA Grapalat"/>
          <w:b/>
          <w:i w:val="0"/>
          <w:sz w:val="24"/>
          <w:szCs w:val="24"/>
        </w:rPr>
        <w:t>GH</w:t>
      </w:r>
      <w:r w:rsidR="00642EFE" w:rsidRPr="009044F1">
        <w:rPr>
          <w:rFonts w:ascii="GHEA Grapalat" w:hAnsi="GHEA Grapalat"/>
          <w:i w:val="0"/>
          <w:sz w:val="24"/>
          <w:szCs w:val="24"/>
        </w:rPr>
        <w:t>APDzB</w:t>
      </w:r>
      <w:proofErr w:type="spellEnd"/>
      <w:r w:rsidR="00642EFE" w:rsidRPr="009044F1">
        <w:rPr>
          <w:rFonts w:ascii="GHEA Grapalat" w:hAnsi="GHEA Grapalat"/>
          <w:i w:val="0"/>
          <w:sz w:val="24"/>
          <w:szCs w:val="24"/>
        </w:rPr>
        <w:t xml:space="preserve"> </w:t>
      </w:r>
      <w:r w:rsidR="00444326">
        <w:rPr>
          <w:rFonts w:ascii="GHEA Grapalat" w:hAnsi="GHEA Grapalat"/>
          <w:i w:val="0"/>
          <w:sz w:val="24"/>
          <w:szCs w:val="24"/>
        </w:rPr>
        <w:t>-20/</w:t>
      </w:r>
      <w:r w:rsidR="007844C8">
        <w:rPr>
          <w:rFonts w:ascii="GHEA Grapalat" w:hAnsi="GHEA Grapalat"/>
          <w:i w:val="0"/>
          <w:sz w:val="24"/>
          <w:szCs w:val="24"/>
        </w:rPr>
        <w:t>2</w:t>
      </w:r>
    </w:p>
    <w:p w14:paraId="2D19B92A" w14:textId="77777777" w:rsidR="0091042F" w:rsidRPr="009044F1" w:rsidRDefault="0091042F" w:rsidP="00B46D58">
      <w:pPr>
        <w:pStyle w:val="BodyTextIndent"/>
        <w:widowControl w:val="0"/>
        <w:spacing w:after="160" w:line="240" w:lineRule="auto"/>
        <w:rPr>
          <w:rFonts w:ascii="GHEA Grapalat" w:hAnsi="GHEA Grapalat"/>
          <w:i w:val="0"/>
          <w:sz w:val="24"/>
          <w:szCs w:val="24"/>
        </w:rPr>
      </w:pPr>
    </w:p>
    <w:p w14:paraId="4EE1596C" w14:textId="77777777" w:rsidR="00642EFE" w:rsidRPr="009044F1" w:rsidRDefault="00642EFE" w:rsidP="00444326">
      <w:pPr>
        <w:pStyle w:val="BodyTextIndent"/>
        <w:widowControl w:val="0"/>
        <w:spacing w:line="240" w:lineRule="auto"/>
        <w:ind w:firstLine="709"/>
        <w:jc w:val="left"/>
        <w:rPr>
          <w:rFonts w:ascii="GHEA Grapalat" w:hAnsi="GHEA Grapalat"/>
          <w:i w:val="0"/>
          <w:sz w:val="24"/>
          <w:szCs w:val="24"/>
        </w:rPr>
      </w:pPr>
      <w:r w:rsidRPr="009044F1">
        <w:rPr>
          <w:rFonts w:ascii="GHEA Grapalat" w:hAnsi="GHEA Grapalat"/>
          <w:i w:val="0"/>
          <w:sz w:val="24"/>
          <w:szCs w:val="24"/>
        </w:rPr>
        <w:t xml:space="preserve">Заказчик </w:t>
      </w:r>
      <w:r w:rsidR="00444326" w:rsidRPr="00444326">
        <w:rPr>
          <w:rFonts w:ascii="GHEA Grapalat" w:hAnsi="GHEA Grapalat"/>
          <w:i w:val="0"/>
          <w:sz w:val="24"/>
          <w:szCs w:val="24"/>
          <w:lang w:val="hy-AM"/>
        </w:rPr>
        <w:t>,</w:t>
      </w:r>
      <w:r w:rsidR="00444326" w:rsidRPr="00444326">
        <w:rPr>
          <w:rFonts w:ascii="GHEA Grapalat" w:hAnsi="GHEA Grapalat"/>
          <w:i w:val="0"/>
          <w:sz w:val="24"/>
          <w:szCs w:val="24"/>
        </w:rPr>
        <w:t xml:space="preserve"> </w:t>
      </w:r>
      <w:r w:rsidR="00F714BD" w:rsidRPr="00F714BD">
        <w:rPr>
          <w:rFonts w:ascii="GHEA Grapalat" w:hAnsi="GHEA Grapalat"/>
          <w:i w:val="0"/>
          <w:sz w:val="24"/>
          <w:szCs w:val="24"/>
          <w:lang w:val="hy-AM"/>
        </w:rPr>
        <w:t>&lt;&lt;Д</w:t>
      </w:r>
      <w:r w:rsidR="00F714BD" w:rsidRPr="00F714BD">
        <w:rPr>
          <w:rFonts w:ascii="GHEA Grapalat" w:hAnsi="GHEA Grapalat"/>
          <w:bCs/>
          <w:i w:val="0"/>
          <w:sz w:val="24"/>
          <w:szCs w:val="24"/>
          <w:lang w:val="af-ZA"/>
        </w:rPr>
        <w:t>ошкольное образовательное учреждение</w:t>
      </w:r>
      <w:r w:rsidR="00F714BD" w:rsidRPr="00F714BD">
        <w:rPr>
          <w:rFonts w:ascii="GHEA Grapalat" w:hAnsi="GHEA Grapalat"/>
          <w:bCs/>
          <w:i w:val="0"/>
          <w:sz w:val="24"/>
          <w:szCs w:val="24"/>
          <w:lang w:val="hy-AM"/>
        </w:rPr>
        <w:t xml:space="preserve"> </w:t>
      </w:r>
      <w:r w:rsidR="00F714BD" w:rsidRPr="00F714BD">
        <w:rPr>
          <w:rFonts w:ascii="GHEA Grapalat" w:hAnsi="GHEA Grapalat"/>
          <w:i w:val="0"/>
          <w:sz w:val="24"/>
          <w:szCs w:val="24"/>
        </w:rPr>
        <w:t>РА</w:t>
      </w:r>
      <w:r w:rsidR="00F714BD" w:rsidRPr="00F714BD">
        <w:rPr>
          <w:rFonts w:ascii="GHEA Grapalat" w:hAnsi="GHEA Grapalat"/>
          <w:bCs/>
          <w:i w:val="0"/>
          <w:sz w:val="24"/>
          <w:szCs w:val="24"/>
          <w:lang w:val="af-ZA"/>
        </w:rPr>
        <w:t xml:space="preserve"> </w:t>
      </w:r>
      <w:proofErr w:type="spellStart"/>
      <w:r w:rsidR="00F714BD" w:rsidRPr="00F714BD">
        <w:rPr>
          <w:rFonts w:ascii="GHEA Grapalat" w:hAnsi="GHEA Grapalat"/>
          <w:i w:val="0"/>
          <w:sz w:val="24"/>
          <w:szCs w:val="24"/>
        </w:rPr>
        <w:t>Лориск</w:t>
      </w:r>
      <w:proofErr w:type="spellEnd"/>
      <w:r w:rsidR="00F714BD" w:rsidRPr="00F714BD">
        <w:rPr>
          <w:rFonts w:ascii="GHEA Grapalat" w:hAnsi="GHEA Grapalat"/>
          <w:i w:val="0"/>
          <w:sz w:val="24"/>
          <w:szCs w:val="24"/>
          <w:lang w:val="hy-AM"/>
        </w:rPr>
        <w:t>ого</w:t>
      </w:r>
      <w:r w:rsidR="00F714BD" w:rsidRPr="00F714BD">
        <w:rPr>
          <w:rFonts w:ascii="GHEA Grapalat" w:hAnsi="GHEA Grapalat"/>
          <w:i w:val="0"/>
          <w:sz w:val="24"/>
          <w:szCs w:val="24"/>
        </w:rPr>
        <w:t xml:space="preserve">  </w:t>
      </w:r>
      <w:proofErr w:type="spellStart"/>
      <w:r w:rsidR="00F714BD" w:rsidRPr="00F714BD">
        <w:rPr>
          <w:rFonts w:ascii="GHEA Grapalat" w:hAnsi="GHEA Grapalat"/>
          <w:i w:val="0"/>
          <w:sz w:val="24"/>
          <w:szCs w:val="24"/>
        </w:rPr>
        <w:t>област</w:t>
      </w:r>
      <w:proofErr w:type="spellEnd"/>
      <w:r w:rsidR="00F714BD" w:rsidRPr="00F714BD">
        <w:rPr>
          <w:rFonts w:ascii="GHEA Grapalat" w:hAnsi="GHEA Grapalat"/>
          <w:i w:val="0"/>
          <w:sz w:val="24"/>
          <w:szCs w:val="24"/>
          <w:lang w:val="hy-AM"/>
        </w:rPr>
        <w:t>а</w:t>
      </w:r>
      <w:r w:rsidR="00F714BD" w:rsidRPr="00F714BD">
        <w:rPr>
          <w:rFonts w:ascii="GHEA Grapalat" w:hAnsi="GHEA Grapalat"/>
          <w:i w:val="0"/>
          <w:sz w:val="24"/>
          <w:szCs w:val="24"/>
        </w:rPr>
        <w:t xml:space="preserve"> муниципалитет</w:t>
      </w:r>
      <w:r w:rsidR="00F714BD" w:rsidRPr="00F714BD">
        <w:rPr>
          <w:rFonts w:ascii="GHEA Grapalat" w:hAnsi="GHEA Grapalat"/>
          <w:i w:val="0"/>
          <w:sz w:val="24"/>
          <w:szCs w:val="24"/>
          <w:lang w:val="hy-AM"/>
        </w:rPr>
        <w:t>а</w:t>
      </w:r>
      <w:r w:rsidR="00F714BD" w:rsidRPr="00F714BD">
        <w:rPr>
          <w:rFonts w:ascii="GHEA Grapalat" w:hAnsi="GHEA Grapalat"/>
          <w:i w:val="0"/>
          <w:sz w:val="24"/>
          <w:szCs w:val="24"/>
        </w:rPr>
        <w:t xml:space="preserve"> </w:t>
      </w:r>
      <w:proofErr w:type="spellStart"/>
      <w:r w:rsidR="00F714BD" w:rsidRPr="00F714BD">
        <w:rPr>
          <w:rFonts w:ascii="GHEA Grapalat" w:hAnsi="GHEA Grapalat"/>
          <w:i w:val="0"/>
          <w:sz w:val="24"/>
          <w:szCs w:val="24"/>
        </w:rPr>
        <w:t>Одзуна</w:t>
      </w:r>
      <w:proofErr w:type="spellEnd"/>
      <w:r w:rsidR="00F714BD" w:rsidRPr="00F714BD">
        <w:rPr>
          <w:rFonts w:ascii="GHEA Grapalat" w:hAnsi="GHEA Grapalat"/>
          <w:i w:val="0"/>
          <w:sz w:val="24"/>
          <w:szCs w:val="24"/>
          <w:lang w:val="hy-AM"/>
        </w:rPr>
        <w:t>&gt;&gt;</w:t>
      </w:r>
      <w:r w:rsidR="00F714BD" w:rsidRPr="00F714BD">
        <w:rPr>
          <w:rFonts w:ascii="GHEA Grapalat" w:hAnsi="GHEA Grapalat"/>
          <w:bCs/>
          <w:i w:val="0"/>
          <w:sz w:val="24"/>
          <w:szCs w:val="24"/>
          <w:lang w:val="af-ZA"/>
        </w:rPr>
        <w:t xml:space="preserve"> Общественная некоммерческая организация-</w:t>
      </w:r>
      <w:r w:rsidR="00F714BD" w:rsidRPr="00F714BD">
        <w:rPr>
          <w:rFonts w:ascii="GHEA Grapalat" w:hAnsi="GHEA Grapalat"/>
          <w:i w:val="0"/>
          <w:sz w:val="24"/>
          <w:szCs w:val="24"/>
        </w:rPr>
        <w:t>, который находится по адресу  РА</w:t>
      </w:r>
      <w:r w:rsidR="00F714BD" w:rsidRPr="00F714BD">
        <w:rPr>
          <w:rFonts w:ascii="GHEA Grapalat" w:hAnsi="GHEA Grapalat"/>
          <w:i w:val="0"/>
          <w:sz w:val="24"/>
          <w:szCs w:val="24"/>
          <w:lang w:val="hy-AM"/>
        </w:rPr>
        <w:t xml:space="preserve"> </w:t>
      </w:r>
      <w:r w:rsidR="00F714BD" w:rsidRPr="00F714BD">
        <w:rPr>
          <w:rFonts w:ascii="GHEA Grapalat" w:hAnsi="GHEA Grapalat"/>
          <w:i w:val="0"/>
          <w:sz w:val="24"/>
          <w:szCs w:val="24"/>
        </w:rPr>
        <w:t xml:space="preserve"> </w:t>
      </w:r>
      <w:proofErr w:type="spellStart"/>
      <w:r w:rsidR="00F714BD" w:rsidRPr="00F714BD">
        <w:rPr>
          <w:rFonts w:ascii="GHEA Grapalat" w:hAnsi="GHEA Grapalat"/>
          <w:i w:val="0"/>
          <w:sz w:val="24"/>
          <w:szCs w:val="24"/>
        </w:rPr>
        <w:t>Лориский</w:t>
      </w:r>
      <w:proofErr w:type="spellEnd"/>
      <w:r w:rsidR="00F714BD" w:rsidRPr="00F714BD">
        <w:rPr>
          <w:rFonts w:ascii="GHEA Grapalat" w:hAnsi="GHEA Grapalat"/>
          <w:i w:val="0"/>
          <w:sz w:val="24"/>
          <w:szCs w:val="24"/>
        </w:rPr>
        <w:t xml:space="preserve">  область, с. </w:t>
      </w:r>
      <w:proofErr w:type="spellStart"/>
      <w:r w:rsidR="00F714BD" w:rsidRPr="00F714BD">
        <w:rPr>
          <w:rFonts w:ascii="GHEA Grapalat" w:hAnsi="GHEA Grapalat"/>
          <w:i w:val="0"/>
          <w:sz w:val="24"/>
          <w:szCs w:val="24"/>
        </w:rPr>
        <w:t>Одзун</w:t>
      </w:r>
      <w:proofErr w:type="spellEnd"/>
      <w:r w:rsidR="00F714BD" w:rsidRPr="00F714BD">
        <w:rPr>
          <w:rFonts w:ascii="GHEA Grapalat" w:hAnsi="GHEA Grapalat"/>
          <w:i w:val="0"/>
          <w:sz w:val="24"/>
          <w:szCs w:val="24"/>
        </w:rPr>
        <w:t>; ул.6, аллея 2</w:t>
      </w:r>
      <w:r w:rsidR="00F714BD" w:rsidRPr="00F714BD">
        <w:rPr>
          <w:rFonts w:ascii="GHEA Grapalat" w:hAnsi="GHEA Grapalat"/>
          <w:i w:val="0"/>
          <w:sz w:val="24"/>
          <w:szCs w:val="24"/>
          <w:lang w:val="hy-AM"/>
        </w:rPr>
        <w:t>,</w:t>
      </w:r>
      <w:r w:rsidR="00F714BD" w:rsidRPr="00F714BD">
        <w:rPr>
          <w:rFonts w:ascii="GHEA Grapalat" w:hAnsi="GHEA Grapalat"/>
          <w:i w:val="0"/>
          <w:sz w:val="24"/>
          <w:szCs w:val="24"/>
        </w:rPr>
        <w:t xml:space="preserve"> дом 1   </w:t>
      </w:r>
      <w:r w:rsidRPr="007B0562">
        <w:rPr>
          <w:rFonts w:ascii="GHEA Grapalat" w:hAnsi="GHEA Grapalat"/>
          <w:i w:val="0"/>
          <w:sz w:val="24"/>
          <w:szCs w:val="24"/>
        </w:rPr>
        <w:t xml:space="preserve">объявляет </w:t>
      </w:r>
      <w:r w:rsidR="00444326" w:rsidRPr="00444326">
        <w:rPr>
          <w:rFonts w:ascii="GHEA Grapalat" w:hAnsi="GHEA Grapalat"/>
          <w:i w:val="0"/>
          <w:sz w:val="24"/>
          <w:szCs w:val="24"/>
        </w:rPr>
        <w:t>запрос котировки</w:t>
      </w:r>
      <w:r w:rsidR="00444326">
        <w:rPr>
          <w:rFonts w:ascii="GHEA Grapalat" w:hAnsi="GHEA Grapalat"/>
          <w:i w:val="0"/>
          <w:sz w:val="24"/>
          <w:szCs w:val="24"/>
        </w:rPr>
        <w:t>,</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sidR="0050550F">
        <w:rPr>
          <w:rFonts w:ascii="GHEA Grapalat" w:hAnsi="GHEA Grapalat"/>
          <w:i w:val="0"/>
          <w:sz w:val="24"/>
          <w:szCs w:val="24"/>
        </w:rPr>
        <w:t>.</w:t>
      </w:r>
    </w:p>
    <w:p w14:paraId="363063EB" w14:textId="77777777" w:rsidR="00782D60" w:rsidRPr="00782D60" w:rsidRDefault="00A20B69" w:rsidP="00B46D58">
      <w:pPr>
        <w:pStyle w:val="BodyTextIndent"/>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14:paraId="7976067C" w14:textId="61AC68BD" w:rsidR="00341A74" w:rsidRPr="003A1EBB" w:rsidRDefault="00ED5077" w:rsidP="00B46D58">
      <w:pPr>
        <w:pStyle w:val="BodyTextIndent"/>
        <w:widowControl w:val="0"/>
        <w:spacing w:line="240" w:lineRule="auto"/>
        <w:ind w:firstLine="0"/>
        <w:rPr>
          <w:rFonts w:ascii="GHEA Grapalat" w:hAnsi="GHEA Grapalat"/>
          <w:i w:val="0"/>
          <w:sz w:val="24"/>
          <w:szCs w:val="24"/>
        </w:rPr>
      </w:pPr>
      <w:r>
        <w:rPr>
          <w:rFonts w:ascii="GHEA Grapalat" w:hAnsi="GHEA Grapalat"/>
          <w:i w:val="0"/>
          <w:sz w:val="24"/>
          <w:szCs w:val="24"/>
        </w:rPr>
        <w:t xml:space="preserve">Молока </w:t>
      </w:r>
      <w:r w:rsidR="00F714BD" w:rsidRPr="00F714BD">
        <w:rPr>
          <w:rFonts w:ascii="GHEA Grapalat" w:hAnsi="GHEA Grapalat"/>
          <w:i w:val="0"/>
          <w:sz w:val="24"/>
          <w:szCs w:val="24"/>
        </w:rPr>
        <w:t xml:space="preserve"> </w:t>
      </w:r>
      <w:r w:rsidR="00782D60">
        <w:rPr>
          <w:rFonts w:ascii="GHEA Grapalat" w:hAnsi="GHEA Grapalat"/>
          <w:i w:val="0"/>
          <w:sz w:val="24"/>
          <w:szCs w:val="24"/>
        </w:rPr>
        <w:t>(далее — договор).</w:t>
      </w:r>
    </w:p>
    <w:p w14:paraId="3FE3B444" w14:textId="77777777" w:rsidR="00357D48" w:rsidRPr="009044F1" w:rsidRDefault="00A20B69"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1D8759DD" w14:textId="77777777" w:rsidR="001E6506" w:rsidRPr="00444326" w:rsidRDefault="00052084" w:rsidP="00B46D58">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14:paraId="6C8F3FDC" w14:textId="77777777" w:rsidR="00357D48" w:rsidRPr="003F762C" w:rsidRDefault="00EE73A8" w:rsidP="00B46D58">
      <w:pPr>
        <w:pStyle w:val="BodyTextIndent"/>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14:paraId="4E91CD30" w14:textId="77777777" w:rsidR="000E2427" w:rsidRPr="009044F1" w:rsidRDefault="000E2427"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В отношении </w:t>
      </w:r>
      <w:r w:rsidR="00830445" w:rsidRPr="009044F1">
        <w:rPr>
          <w:rFonts w:ascii="GHEA Grapalat" w:hAnsi="GHEA Grapalat"/>
          <w:i w:val="0"/>
          <w:sz w:val="24"/>
          <w:szCs w:val="24"/>
        </w:rPr>
        <w:t>настояще</w:t>
      </w:r>
      <w:r w:rsidR="00830445">
        <w:rPr>
          <w:rFonts w:ascii="GHEA Grapalat" w:hAnsi="GHEA Grapalat"/>
          <w:i w:val="0"/>
          <w:sz w:val="24"/>
          <w:szCs w:val="24"/>
        </w:rPr>
        <w:t>й</w:t>
      </w:r>
      <w:r w:rsidR="00830445" w:rsidRPr="009044F1">
        <w:rPr>
          <w:rFonts w:ascii="GHEA Grapalat" w:hAnsi="GHEA Grapalat"/>
          <w:i w:val="0"/>
          <w:sz w:val="24"/>
          <w:szCs w:val="24"/>
        </w:rPr>
        <w:t xml:space="preserve"> </w:t>
      </w:r>
      <w:r w:rsidR="00830445">
        <w:rPr>
          <w:rFonts w:ascii="GHEA Grapalat" w:hAnsi="GHEA Grapalat"/>
          <w:i w:val="0"/>
          <w:sz w:val="24"/>
          <w:szCs w:val="24"/>
        </w:rPr>
        <w:t>процедуры</w:t>
      </w:r>
      <w:r w:rsidR="00830445" w:rsidRPr="009044F1">
        <w:rPr>
          <w:rFonts w:ascii="GHEA Grapalat" w:hAnsi="GHEA Grapalat"/>
          <w:i w:val="0"/>
          <w:sz w:val="24"/>
          <w:szCs w:val="24"/>
        </w:rPr>
        <w:t xml:space="preserve"> </w:t>
      </w:r>
      <w:r w:rsidRPr="009044F1">
        <w:rPr>
          <w:rFonts w:ascii="GHEA Grapalat" w:hAnsi="GHEA Grapalat"/>
          <w:i w:val="0"/>
          <w:sz w:val="24"/>
          <w:szCs w:val="24"/>
        </w:rPr>
        <w:t>применяются положения Соглашения Всемирной торговой организации по правительственным закупкам.</w:t>
      </w:r>
      <w:r w:rsidRPr="009044F1">
        <w:rPr>
          <w:rStyle w:val="FootnoteReference"/>
          <w:rFonts w:ascii="GHEA Grapalat" w:hAnsi="GHEA Grapalat"/>
          <w:i w:val="0"/>
          <w:sz w:val="24"/>
          <w:szCs w:val="24"/>
        </w:rPr>
        <w:footnoteReference w:id="1"/>
      </w:r>
    </w:p>
    <w:p w14:paraId="4A79846D" w14:textId="77777777" w:rsidR="007E15A7" w:rsidRPr="009044F1" w:rsidRDefault="00677658"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в бумажной форме необходим</w:t>
      </w:r>
      <w:r w:rsidR="00F714BD">
        <w:rPr>
          <w:rFonts w:ascii="GHEA Grapalat" w:hAnsi="GHEA Grapalat"/>
          <w:i w:val="0"/>
          <w:sz w:val="24"/>
          <w:szCs w:val="24"/>
        </w:rPr>
        <w:t>о обратиться к заказчику до 13</w:t>
      </w:r>
      <w:r w:rsidR="00335AA8">
        <w:rPr>
          <w:rFonts w:ascii="GHEA Grapalat" w:hAnsi="GHEA Grapalat"/>
          <w:i w:val="0"/>
          <w:sz w:val="24"/>
          <w:szCs w:val="24"/>
        </w:rPr>
        <w:t>;00</w:t>
      </w:r>
      <w:r w:rsidRPr="009044F1">
        <w:rPr>
          <w:rFonts w:ascii="GHEA Grapalat" w:hAnsi="GHEA Grapalat"/>
          <w:i w:val="0"/>
          <w:sz w:val="24"/>
          <w:szCs w:val="24"/>
        </w:rPr>
        <w:t xml:space="preserve"> часов</w:t>
      </w:r>
      <w:r w:rsidR="00971F4A" w:rsidRPr="00971F4A">
        <w:rPr>
          <w:rFonts w:ascii="GHEA Grapalat" w:hAnsi="GHEA Grapalat"/>
          <w:i w:val="0"/>
          <w:sz w:val="24"/>
          <w:szCs w:val="24"/>
        </w:rPr>
        <w:t xml:space="preserve"> </w:t>
      </w:r>
      <w:r w:rsidR="00335AA8">
        <w:rPr>
          <w:rFonts w:ascii="GHEA Grapalat" w:hAnsi="GHEA Grapalat"/>
          <w:i w:val="0"/>
          <w:sz w:val="24"/>
          <w:szCs w:val="24"/>
        </w:rPr>
        <w:t>6</w:t>
      </w:r>
      <w:r w:rsidRPr="009044F1">
        <w:rPr>
          <w:rFonts w:ascii="GHEA Grapalat" w:hAnsi="GHEA Grapalat"/>
          <w:i w:val="0"/>
          <w:sz w:val="24"/>
          <w:szCs w:val="24"/>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p>
    <w:p w14:paraId="32DA2935" w14:textId="77777777" w:rsidR="0067579A" w:rsidRPr="00D5443D" w:rsidRDefault="00357D48" w:rsidP="00B46D58">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w:t>
      </w:r>
      <w:r w:rsidRPr="00D5443D">
        <w:rPr>
          <w:rFonts w:ascii="GHEA Grapalat" w:hAnsi="GHEA Grapalat"/>
          <w:i w:val="0"/>
          <w:spacing w:val="-6"/>
          <w:sz w:val="24"/>
          <w:szCs w:val="24"/>
        </w:rPr>
        <w:lastRenderedPageBreak/>
        <w:t xml:space="preserve">форме в течение рабочего дня, следующего за днем получения заявления. </w:t>
      </w:r>
    </w:p>
    <w:p w14:paraId="766BA766" w14:textId="77777777" w:rsidR="0067579A" w:rsidRPr="001B32D9" w:rsidRDefault="00363E98"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14:paraId="5E031D14" w14:textId="77777777" w:rsidR="00ED5077" w:rsidRDefault="003F6ED1" w:rsidP="00ED5077">
      <w:pPr>
        <w:pStyle w:val="BodyTextIndent"/>
        <w:widowControl w:val="0"/>
        <w:spacing w:after="160"/>
        <w:ind w:firstLine="567"/>
        <w:rPr>
          <w:rFonts w:ascii="GHEA Grapalat" w:hAnsi="GHEA Grapalat"/>
          <w:i w:val="0"/>
          <w:sz w:val="24"/>
          <w:szCs w:val="24"/>
        </w:rPr>
      </w:pPr>
      <w:r w:rsidRPr="000F11E5">
        <w:rPr>
          <w:rFonts w:ascii="GHEA Grapalat" w:hAnsi="GHEA Grapalat"/>
          <w:i w:val="0"/>
          <w:sz w:val="24"/>
          <w:szCs w:val="24"/>
        </w:rPr>
        <w:t xml:space="preserve">Заявки на </w:t>
      </w:r>
      <w:r w:rsidR="00E45E98" w:rsidRPr="00DF13E4">
        <w:rPr>
          <w:rFonts w:ascii="GHEA Grapalat" w:hAnsi="GHEA Grapalat"/>
          <w:b/>
          <w:sz w:val="24"/>
          <w:szCs w:val="24"/>
        </w:rPr>
        <w:t>запрос котировок</w:t>
      </w:r>
      <w:r w:rsidR="00E45E98" w:rsidRPr="000F11E5">
        <w:rPr>
          <w:rFonts w:ascii="GHEA Grapalat" w:hAnsi="GHEA Grapalat"/>
          <w:i w:val="0"/>
          <w:sz w:val="24"/>
          <w:szCs w:val="24"/>
        </w:rPr>
        <w:t xml:space="preserve"> </w:t>
      </w:r>
      <w:r w:rsidRPr="000F11E5">
        <w:rPr>
          <w:rFonts w:ascii="GHEA Grapalat" w:hAnsi="GHEA Grapalat"/>
          <w:i w:val="0"/>
          <w:sz w:val="24"/>
          <w:szCs w:val="24"/>
        </w:rPr>
        <w:t>необходимо подавать по адресу</w:t>
      </w:r>
      <w:r w:rsidRPr="000F11E5">
        <w:rPr>
          <w:rFonts w:ascii="GHEA Grapalat" w:hAnsi="GHEA Grapalat"/>
          <w:i w:val="0"/>
          <w:spacing w:val="6"/>
          <w:sz w:val="24"/>
          <w:szCs w:val="24"/>
        </w:rPr>
        <w:t xml:space="preserve"> </w:t>
      </w:r>
      <w:r w:rsidR="00335AA8" w:rsidRPr="00335AA8">
        <w:rPr>
          <w:rFonts w:ascii="GHEA Grapalat" w:hAnsi="GHEA Grapalat"/>
          <w:b/>
          <w:i w:val="0"/>
          <w:spacing w:val="6"/>
          <w:sz w:val="24"/>
          <w:szCs w:val="24"/>
        </w:rPr>
        <w:t xml:space="preserve">РА, </w:t>
      </w:r>
      <w:proofErr w:type="spellStart"/>
      <w:r w:rsidR="00335AA8" w:rsidRPr="00335AA8">
        <w:rPr>
          <w:rFonts w:ascii="GHEA Grapalat" w:hAnsi="GHEA Grapalat"/>
          <w:b/>
          <w:i w:val="0"/>
          <w:spacing w:val="6"/>
          <w:sz w:val="24"/>
          <w:szCs w:val="24"/>
        </w:rPr>
        <w:t>Лориский</w:t>
      </w:r>
      <w:proofErr w:type="spellEnd"/>
      <w:r w:rsidR="00335AA8" w:rsidRPr="00335AA8">
        <w:rPr>
          <w:rFonts w:ascii="GHEA Grapalat" w:hAnsi="GHEA Grapalat"/>
          <w:b/>
          <w:i w:val="0"/>
          <w:spacing w:val="6"/>
          <w:sz w:val="24"/>
          <w:szCs w:val="24"/>
        </w:rPr>
        <w:t xml:space="preserve">  область, с. </w:t>
      </w:r>
      <w:proofErr w:type="spellStart"/>
      <w:r w:rsidR="00335AA8" w:rsidRPr="00335AA8">
        <w:rPr>
          <w:rFonts w:ascii="GHEA Grapalat" w:hAnsi="GHEA Grapalat"/>
          <w:b/>
          <w:i w:val="0"/>
          <w:spacing w:val="6"/>
          <w:sz w:val="24"/>
          <w:szCs w:val="24"/>
        </w:rPr>
        <w:t>Одзун</w:t>
      </w:r>
      <w:proofErr w:type="spellEnd"/>
      <w:r w:rsidR="00335AA8" w:rsidRPr="00335AA8">
        <w:rPr>
          <w:rFonts w:ascii="GHEA Grapalat" w:hAnsi="GHEA Grapalat"/>
          <w:b/>
          <w:i w:val="0"/>
          <w:spacing w:val="6"/>
          <w:sz w:val="24"/>
          <w:szCs w:val="24"/>
        </w:rPr>
        <w:t>; ул.6,</w:t>
      </w:r>
      <w:r w:rsidR="00335AA8" w:rsidRPr="00335AA8">
        <w:rPr>
          <w:rFonts w:ascii="GHEA Grapalat" w:hAnsi="GHEA Grapalat"/>
          <w:b/>
          <w:i w:val="0"/>
          <w:spacing w:val="6"/>
          <w:sz w:val="24"/>
          <w:szCs w:val="24"/>
          <w:lang w:val="hy-AM"/>
        </w:rPr>
        <w:t xml:space="preserve"> </w:t>
      </w:r>
      <w:r w:rsidR="00335AA8" w:rsidRPr="00335AA8">
        <w:rPr>
          <w:rFonts w:ascii="GHEA Grapalat" w:hAnsi="GHEA Grapalat"/>
          <w:b/>
          <w:i w:val="0"/>
          <w:spacing w:val="6"/>
          <w:sz w:val="24"/>
          <w:szCs w:val="24"/>
        </w:rPr>
        <w:t>дом 10</w:t>
      </w:r>
      <w:r w:rsidR="00335AA8" w:rsidRPr="00335AA8">
        <w:rPr>
          <w:rFonts w:ascii="GHEA Grapalat" w:hAnsi="GHEA Grapalat"/>
          <w:b/>
          <w:i w:val="0"/>
          <w:spacing w:val="6"/>
          <w:sz w:val="24"/>
          <w:szCs w:val="24"/>
          <w:lang w:val="hy-AM"/>
        </w:rPr>
        <w:t>,</w:t>
      </w:r>
      <w:r w:rsidR="00F714BD">
        <w:rPr>
          <w:rFonts w:ascii="GHEA Grapalat" w:hAnsi="GHEA Grapalat"/>
          <w:i w:val="0"/>
          <w:sz w:val="24"/>
          <w:szCs w:val="24"/>
        </w:rPr>
        <w:t>в документарной форме, до 13</w:t>
      </w:r>
      <w:r w:rsidR="00335AA8">
        <w:rPr>
          <w:rFonts w:ascii="GHEA Grapalat" w:hAnsi="GHEA Grapalat"/>
          <w:i w:val="0"/>
          <w:sz w:val="24"/>
          <w:szCs w:val="24"/>
        </w:rPr>
        <w:t>:00 часов 7</w:t>
      </w:r>
      <w:r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14:paraId="0D13D44B" w14:textId="387F5FB5" w:rsidR="00BE1C5E" w:rsidRPr="001B32D9" w:rsidRDefault="003F6ED1" w:rsidP="00ED5077">
      <w:pPr>
        <w:pStyle w:val="BodyTextIndent"/>
        <w:widowControl w:val="0"/>
        <w:spacing w:after="160"/>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00335AA8" w:rsidRPr="00335AA8">
        <w:rPr>
          <w:rFonts w:ascii="GHEA Grapalat" w:hAnsi="GHEA Grapalat"/>
          <w:b/>
          <w:i w:val="0"/>
          <w:sz w:val="24"/>
          <w:szCs w:val="24"/>
        </w:rPr>
        <w:t xml:space="preserve">РА, </w:t>
      </w:r>
      <w:proofErr w:type="spellStart"/>
      <w:r w:rsidR="00335AA8" w:rsidRPr="00335AA8">
        <w:rPr>
          <w:rFonts w:ascii="GHEA Grapalat" w:hAnsi="GHEA Grapalat"/>
          <w:b/>
          <w:i w:val="0"/>
          <w:sz w:val="24"/>
          <w:szCs w:val="24"/>
        </w:rPr>
        <w:t>Лориский</w:t>
      </w:r>
      <w:proofErr w:type="spellEnd"/>
      <w:r w:rsidR="00335AA8" w:rsidRPr="00335AA8">
        <w:rPr>
          <w:rFonts w:ascii="GHEA Grapalat" w:hAnsi="GHEA Grapalat"/>
          <w:b/>
          <w:i w:val="0"/>
          <w:sz w:val="24"/>
          <w:szCs w:val="24"/>
        </w:rPr>
        <w:t xml:space="preserve">  область, с. </w:t>
      </w:r>
      <w:proofErr w:type="spellStart"/>
      <w:r w:rsidR="00335AA8" w:rsidRPr="00335AA8">
        <w:rPr>
          <w:rFonts w:ascii="GHEA Grapalat" w:hAnsi="GHEA Grapalat"/>
          <w:b/>
          <w:i w:val="0"/>
          <w:sz w:val="24"/>
          <w:szCs w:val="24"/>
        </w:rPr>
        <w:t>Одзун</w:t>
      </w:r>
      <w:proofErr w:type="spellEnd"/>
      <w:r w:rsidR="00335AA8" w:rsidRPr="00335AA8">
        <w:rPr>
          <w:rFonts w:ascii="GHEA Grapalat" w:hAnsi="GHEA Grapalat"/>
          <w:b/>
          <w:i w:val="0"/>
          <w:sz w:val="24"/>
          <w:szCs w:val="24"/>
        </w:rPr>
        <w:t>; ул.6,</w:t>
      </w:r>
      <w:r w:rsidR="00335AA8" w:rsidRPr="00335AA8">
        <w:rPr>
          <w:rFonts w:ascii="GHEA Grapalat" w:hAnsi="GHEA Grapalat"/>
          <w:b/>
          <w:i w:val="0"/>
          <w:sz w:val="24"/>
          <w:szCs w:val="24"/>
          <w:lang w:val="hy-AM"/>
        </w:rPr>
        <w:t xml:space="preserve"> </w:t>
      </w:r>
      <w:r w:rsidR="00335AA8" w:rsidRPr="00335AA8">
        <w:rPr>
          <w:rFonts w:ascii="GHEA Grapalat" w:hAnsi="GHEA Grapalat"/>
          <w:b/>
          <w:i w:val="0"/>
          <w:sz w:val="24"/>
          <w:szCs w:val="24"/>
        </w:rPr>
        <w:t>дом 10</w:t>
      </w:r>
      <w:r w:rsidR="00335AA8" w:rsidRPr="00335AA8">
        <w:rPr>
          <w:rFonts w:ascii="GHEA Grapalat" w:hAnsi="GHEA Grapalat"/>
          <w:b/>
          <w:i w:val="0"/>
          <w:sz w:val="24"/>
          <w:szCs w:val="24"/>
          <w:lang w:val="hy-AM"/>
        </w:rPr>
        <w:t>,</w:t>
      </w:r>
      <w:r w:rsidR="00F714BD">
        <w:rPr>
          <w:rFonts w:ascii="GHEA Grapalat" w:hAnsi="GHEA Grapalat"/>
          <w:i w:val="0"/>
          <w:sz w:val="24"/>
          <w:szCs w:val="24"/>
        </w:rPr>
        <w:t xml:space="preserve"> в 13:00 часов "</w:t>
      </w:r>
      <w:r w:rsidR="00ED5077">
        <w:rPr>
          <w:rFonts w:ascii="GHEA Grapalat" w:hAnsi="GHEA Grapalat"/>
          <w:i w:val="0"/>
          <w:sz w:val="24"/>
          <w:szCs w:val="24"/>
        </w:rPr>
        <w:t>20</w:t>
      </w:r>
      <w:r w:rsidR="00F714BD">
        <w:rPr>
          <w:rFonts w:ascii="GHEA Grapalat" w:hAnsi="GHEA Grapalat"/>
          <w:i w:val="0"/>
          <w:sz w:val="24"/>
          <w:szCs w:val="24"/>
        </w:rPr>
        <w:t>" "</w:t>
      </w:r>
      <w:r w:rsidR="00ED5077">
        <w:rPr>
          <w:rFonts w:ascii="GHEA Grapalat" w:hAnsi="GHEA Grapalat"/>
          <w:i w:val="0"/>
          <w:sz w:val="24"/>
          <w:szCs w:val="24"/>
        </w:rPr>
        <w:t>февраля</w:t>
      </w:r>
      <w:r w:rsidR="00F714BD">
        <w:rPr>
          <w:rFonts w:ascii="GHEA Grapalat" w:hAnsi="GHEA Grapalat"/>
          <w:i w:val="0"/>
          <w:sz w:val="24"/>
          <w:szCs w:val="24"/>
        </w:rPr>
        <w:t>" "2020</w:t>
      </w:r>
      <w:r w:rsidR="00335AA8">
        <w:rPr>
          <w:rFonts w:ascii="GHEA Grapalat" w:hAnsi="GHEA Grapalat"/>
          <w:i w:val="0"/>
          <w:sz w:val="24"/>
          <w:szCs w:val="24"/>
        </w:rPr>
        <w:t>г</w:t>
      </w:r>
      <w:r>
        <w:rPr>
          <w:rFonts w:ascii="GHEA Grapalat" w:hAnsi="GHEA Grapalat"/>
          <w:i w:val="0"/>
          <w:sz w:val="24"/>
          <w:szCs w:val="24"/>
        </w:rPr>
        <w:t>".</w:t>
      </w:r>
      <w:r w:rsidR="001305C6"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001305C6" w:rsidRPr="009044F1">
        <w:rPr>
          <w:rFonts w:ascii="GHEA Grapalat" w:hAnsi="GHEA Grapalat"/>
          <w:i w:val="0"/>
          <w:sz w:val="24"/>
          <w:szCs w:val="24"/>
        </w:rPr>
        <w:t xml:space="preserve">, </w:t>
      </w:r>
      <w:r w:rsidR="00D746A9" w:rsidRPr="004B4B72">
        <w:rPr>
          <w:rFonts w:ascii="GHEA Grapalat" w:hAnsi="GHEA Grapalat"/>
          <w:i w:val="0"/>
          <w:sz w:val="24"/>
          <w:szCs w:val="24"/>
        </w:rPr>
        <w:t>рассматривающее связанные с закупками жалобы</w:t>
      </w:r>
      <w:r w:rsidR="00032D7E" w:rsidRPr="00032D7E">
        <w:rPr>
          <w:rFonts w:ascii="GHEA Grapalat" w:hAnsi="GHEA Grapalat"/>
          <w:i w:val="0"/>
          <w:sz w:val="24"/>
          <w:szCs w:val="24"/>
        </w:rPr>
        <w:t>,</w:t>
      </w:r>
      <w:r w:rsidR="00D746A9" w:rsidRPr="009044F1" w:rsidDel="00D746A9">
        <w:rPr>
          <w:rFonts w:ascii="GHEA Grapalat" w:hAnsi="GHEA Grapalat"/>
          <w:i w:val="0"/>
          <w:sz w:val="24"/>
          <w:szCs w:val="24"/>
        </w:rPr>
        <w:t xml:space="preserve"> </w:t>
      </w:r>
      <w:r w:rsidR="001305C6" w:rsidRPr="009044F1">
        <w:rPr>
          <w:rFonts w:ascii="GHEA Grapalat" w:hAnsi="GHEA Grapalat"/>
          <w:i w:val="0"/>
          <w:sz w:val="24"/>
          <w:szCs w:val="24"/>
        </w:rPr>
        <w:t xml:space="preserve">по адресу: ул. </w:t>
      </w:r>
      <w:proofErr w:type="spellStart"/>
      <w:r w:rsidR="001305C6" w:rsidRPr="009044F1">
        <w:rPr>
          <w:rFonts w:ascii="GHEA Grapalat" w:hAnsi="GHEA Grapalat"/>
          <w:i w:val="0"/>
          <w:sz w:val="24"/>
          <w:szCs w:val="24"/>
        </w:rPr>
        <w:t>Мелик-Адамяна</w:t>
      </w:r>
      <w:proofErr w:type="spellEnd"/>
      <w:r w:rsidR="001305C6" w:rsidRPr="009044F1">
        <w:rPr>
          <w:rFonts w:ascii="GHEA Grapalat" w:hAnsi="GHEA Grapalat"/>
          <w:i w:val="0"/>
          <w:sz w:val="24"/>
          <w:szCs w:val="24"/>
        </w:rPr>
        <w:t xml:space="preserve">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001305C6"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001305C6" w:rsidRPr="009044F1">
        <w:rPr>
          <w:rFonts w:ascii="GHEA Grapalat" w:hAnsi="GHEA Grapalat"/>
          <w:i w:val="0"/>
          <w:sz w:val="24"/>
          <w:szCs w:val="24"/>
        </w:rPr>
        <w:t>000</w:t>
      </w:r>
      <w:r w:rsidR="00790715">
        <w:rPr>
          <w:rFonts w:ascii="Courier New" w:hAnsi="Courier New" w:cs="Courier New"/>
          <w:i w:val="0"/>
          <w:sz w:val="24"/>
          <w:szCs w:val="24"/>
          <w:lang w:val="en-US"/>
        </w:rPr>
        <w:t> </w:t>
      </w:r>
      <w:r w:rsidR="001305C6" w:rsidRPr="009044F1">
        <w:rPr>
          <w:rFonts w:ascii="GHEA Grapalat" w:hAnsi="GHEA Grapalat"/>
          <w:i w:val="0"/>
          <w:sz w:val="24"/>
          <w:szCs w:val="24"/>
        </w:rPr>
        <w:t xml:space="preserve">(тридцать тысяч) </w:t>
      </w:r>
      <w:proofErr w:type="spellStart"/>
      <w:r w:rsidR="001305C6" w:rsidRPr="009044F1">
        <w:rPr>
          <w:rFonts w:ascii="GHEA Grapalat" w:hAnsi="GHEA Grapalat"/>
          <w:i w:val="0"/>
          <w:sz w:val="24"/>
          <w:szCs w:val="24"/>
        </w:rPr>
        <w:t>драмов</w:t>
      </w:r>
      <w:proofErr w:type="spellEnd"/>
      <w:r w:rsidR="001305C6" w:rsidRPr="009044F1">
        <w:rPr>
          <w:rFonts w:ascii="GHEA Grapalat" w:hAnsi="GHEA Grapalat"/>
          <w:i w:val="0"/>
          <w:sz w:val="24"/>
          <w:szCs w:val="24"/>
        </w:rPr>
        <w:t xml:space="preserve"> РА, которая должна быть перечислена на</w:t>
      </w:r>
      <w:r w:rsidR="007A6841">
        <w:rPr>
          <w:rFonts w:ascii="Courier New" w:hAnsi="Courier New" w:cs="Courier New"/>
          <w:i w:val="0"/>
          <w:sz w:val="24"/>
          <w:szCs w:val="24"/>
          <w:lang w:val="en-US"/>
        </w:rPr>
        <w:t> </w:t>
      </w:r>
      <w:r w:rsidR="001305C6"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14:paraId="4CC3F745" w14:textId="77777777" w:rsidR="009F18D0" w:rsidRPr="003A1EBB" w:rsidRDefault="00754697" w:rsidP="00335AA8">
      <w:pPr>
        <w:pStyle w:val="BodyTextIndent"/>
        <w:widowControl w:val="0"/>
        <w:spacing w:after="160" w:line="240" w:lineRule="auto"/>
        <w:ind w:firstLine="567"/>
        <w:rPr>
          <w:rFonts w:ascii="GHEA Grapalat" w:hAnsi="GHEA Grapalat"/>
          <w:i w:val="0"/>
          <w:sz w:val="16"/>
          <w:szCs w:val="16"/>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335AA8">
        <w:rPr>
          <w:rFonts w:ascii="GHEA Grapalat" w:hAnsi="GHEA Grapalat"/>
          <w:i w:val="0"/>
          <w:sz w:val="24"/>
          <w:szCs w:val="24"/>
        </w:rPr>
        <w:t xml:space="preserve"> </w:t>
      </w:r>
      <w:r w:rsidR="00335AA8" w:rsidRPr="00335AA8">
        <w:rPr>
          <w:rFonts w:ascii="GHEA Grapalat" w:hAnsi="GHEA Grapalat"/>
          <w:i w:val="0"/>
          <w:sz w:val="24"/>
          <w:szCs w:val="24"/>
        </w:rPr>
        <w:t>А. Микаеляну</w:t>
      </w:r>
      <w:r w:rsidR="00335AA8" w:rsidRPr="00335AA8">
        <w:rPr>
          <w:rFonts w:ascii="GHEA Grapalat" w:hAnsi="GHEA Grapalat"/>
          <w:sz w:val="24"/>
          <w:szCs w:val="24"/>
        </w:rPr>
        <w:t xml:space="preserve"> </w:t>
      </w:r>
      <w:r w:rsidR="00335AA8">
        <w:rPr>
          <w:rFonts w:ascii="GHEA Grapalat" w:hAnsi="GHEA Grapalat"/>
          <w:sz w:val="24"/>
          <w:szCs w:val="24"/>
        </w:rPr>
        <w:t>.</w:t>
      </w:r>
    </w:p>
    <w:p w14:paraId="14F1EA7C" w14:textId="77777777" w:rsidR="00335AA8" w:rsidRPr="007C08A9" w:rsidRDefault="00335AA8" w:rsidP="00335AA8">
      <w:pPr>
        <w:spacing w:line="360" w:lineRule="auto"/>
        <w:ind w:left="283"/>
        <w:rPr>
          <w:rFonts w:ascii="Sylfaen" w:hAnsi="Sylfaen"/>
        </w:rPr>
      </w:pPr>
      <w:r>
        <w:rPr>
          <w:rFonts w:ascii="Sylfaen" w:hAnsi="Sylfaen"/>
        </w:rPr>
        <w:t xml:space="preserve">Телефон: </w:t>
      </w:r>
      <w:r w:rsidRPr="007C08A9">
        <w:rPr>
          <w:rFonts w:ascii="Sylfaen" w:hAnsi="Sylfaen"/>
          <w:sz w:val="20"/>
          <w:szCs w:val="20"/>
        </w:rPr>
        <w:t>055171896</w:t>
      </w:r>
    </w:p>
    <w:p w14:paraId="1FBD576A" w14:textId="77777777" w:rsidR="00335AA8" w:rsidRPr="004D0D41" w:rsidRDefault="00335AA8" w:rsidP="00335AA8">
      <w:pPr>
        <w:spacing w:line="360" w:lineRule="auto"/>
        <w:ind w:left="283"/>
        <w:rPr>
          <w:rFonts w:ascii="Sylfaen" w:hAnsi="Sylfaen"/>
        </w:rPr>
      </w:pPr>
      <w:r w:rsidRPr="004D0D41">
        <w:rPr>
          <w:rFonts w:ascii="Sylfaen" w:hAnsi="Sylfaen"/>
        </w:rPr>
        <w:t xml:space="preserve">Эл. адрес: </w:t>
      </w:r>
      <w:r w:rsidR="00F714BD" w:rsidRPr="00F714BD">
        <w:rPr>
          <w:rFonts w:ascii="Sylfaen" w:hAnsi="Sylfaen"/>
          <w:i/>
          <w:u w:val="single"/>
          <w:lang w:val="af-ZA"/>
        </w:rPr>
        <w:t>armmik75@mail.ru</w:t>
      </w:r>
    </w:p>
    <w:p w14:paraId="3DCF321C" w14:textId="77777777" w:rsidR="00915A97" w:rsidRPr="00D5443D" w:rsidRDefault="00335AA8" w:rsidP="00F714BD">
      <w:pPr>
        <w:spacing w:line="360" w:lineRule="auto"/>
        <w:ind w:left="283"/>
        <w:rPr>
          <w:rFonts w:ascii="GHEA Grapalat" w:hAnsi="GHEA Grapalat"/>
          <w:i/>
          <w:sz w:val="16"/>
          <w:szCs w:val="16"/>
        </w:rPr>
      </w:pPr>
      <w:r w:rsidRPr="004D0D41">
        <w:rPr>
          <w:rFonts w:ascii="Sylfaen" w:hAnsi="Sylfaen"/>
        </w:rPr>
        <w:t>Заказчик</w:t>
      </w:r>
      <w:r w:rsidRPr="00062A5C">
        <w:rPr>
          <w:rFonts w:ascii="Sylfaen" w:hAnsi="Sylfaen"/>
        </w:rPr>
        <w:t>:</w:t>
      </w:r>
      <w:r w:rsidR="00F714BD" w:rsidRPr="00F714BD">
        <w:rPr>
          <w:rFonts w:ascii="GHEA Grapalat" w:hAnsi="GHEA Grapalat"/>
          <w:lang w:val="hy-AM"/>
        </w:rPr>
        <w:t xml:space="preserve"> </w:t>
      </w:r>
      <w:r w:rsidR="00F714BD" w:rsidRPr="00F714BD">
        <w:rPr>
          <w:rFonts w:ascii="Sylfaen" w:hAnsi="Sylfaen"/>
          <w:lang w:val="hy-AM"/>
        </w:rPr>
        <w:t>&lt;&lt;Д</w:t>
      </w:r>
      <w:r w:rsidR="00F714BD" w:rsidRPr="00F714BD">
        <w:rPr>
          <w:rFonts w:ascii="Sylfaen" w:hAnsi="Sylfaen"/>
          <w:bCs/>
          <w:lang w:val="af-ZA"/>
        </w:rPr>
        <w:t>ошкольное образовательное уч</w:t>
      </w:r>
      <w:r w:rsidR="008912CD">
        <w:rPr>
          <w:rFonts w:ascii="Sylfaen" w:hAnsi="Sylfaen"/>
          <w:bCs/>
        </w:rPr>
        <w:t>е</w:t>
      </w:r>
      <w:r w:rsidR="00F714BD" w:rsidRPr="00F714BD">
        <w:rPr>
          <w:rFonts w:ascii="Sylfaen" w:hAnsi="Sylfaen"/>
          <w:bCs/>
          <w:lang w:val="af-ZA"/>
        </w:rPr>
        <w:t>реждение</w:t>
      </w:r>
      <w:r w:rsidR="00F714BD" w:rsidRPr="00F714BD">
        <w:rPr>
          <w:rFonts w:ascii="Sylfaen" w:hAnsi="Sylfaen"/>
          <w:bCs/>
          <w:lang w:val="hy-AM"/>
        </w:rPr>
        <w:t xml:space="preserve"> </w:t>
      </w:r>
      <w:r w:rsidR="00F714BD" w:rsidRPr="00F714BD">
        <w:rPr>
          <w:rFonts w:ascii="Sylfaen" w:hAnsi="Sylfaen"/>
        </w:rPr>
        <w:t>РА</w:t>
      </w:r>
      <w:r w:rsidR="00F714BD" w:rsidRPr="00F714BD">
        <w:rPr>
          <w:rFonts w:ascii="Sylfaen" w:hAnsi="Sylfaen"/>
          <w:bCs/>
          <w:lang w:val="af-ZA"/>
        </w:rPr>
        <w:t xml:space="preserve"> </w:t>
      </w:r>
      <w:proofErr w:type="spellStart"/>
      <w:r w:rsidR="00F714BD" w:rsidRPr="00F714BD">
        <w:rPr>
          <w:rFonts w:ascii="Sylfaen" w:hAnsi="Sylfaen"/>
        </w:rPr>
        <w:t>Лориск</w:t>
      </w:r>
      <w:proofErr w:type="spellEnd"/>
      <w:r w:rsidR="00F714BD" w:rsidRPr="00F714BD">
        <w:rPr>
          <w:rFonts w:ascii="Sylfaen" w:hAnsi="Sylfaen"/>
          <w:lang w:val="hy-AM"/>
        </w:rPr>
        <w:t>ого</w:t>
      </w:r>
      <w:r w:rsidR="00F714BD" w:rsidRPr="00F714BD">
        <w:rPr>
          <w:rFonts w:ascii="Sylfaen" w:hAnsi="Sylfaen"/>
        </w:rPr>
        <w:t xml:space="preserve">  </w:t>
      </w:r>
      <w:proofErr w:type="spellStart"/>
      <w:r w:rsidR="00F714BD" w:rsidRPr="00F714BD">
        <w:rPr>
          <w:rFonts w:ascii="Sylfaen" w:hAnsi="Sylfaen"/>
        </w:rPr>
        <w:t>област</w:t>
      </w:r>
      <w:proofErr w:type="spellEnd"/>
      <w:r w:rsidR="00F714BD" w:rsidRPr="00F714BD">
        <w:rPr>
          <w:rFonts w:ascii="Sylfaen" w:hAnsi="Sylfaen"/>
          <w:lang w:val="hy-AM"/>
        </w:rPr>
        <w:t>а</w:t>
      </w:r>
      <w:r w:rsidR="00F714BD" w:rsidRPr="00F714BD">
        <w:rPr>
          <w:rFonts w:ascii="Sylfaen" w:hAnsi="Sylfaen"/>
        </w:rPr>
        <w:t xml:space="preserve"> муниципалитет</w:t>
      </w:r>
      <w:r w:rsidR="00F714BD" w:rsidRPr="00F714BD">
        <w:rPr>
          <w:rFonts w:ascii="Sylfaen" w:hAnsi="Sylfaen"/>
          <w:lang w:val="hy-AM"/>
        </w:rPr>
        <w:t>а</w:t>
      </w:r>
      <w:r w:rsidR="00F714BD" w:rsidRPr="00F714BD">
        <w:rPr>
          <w:rFonts w:ascii="Sylfaen" w:hAnsi="Sylfaen"/>
        </w:rPr>
        <w:t xml:space="preserve"> </w:t>
      </w:r>
      <w:proofErr w:type="spellStart"/>
      <w:r w:rsidR="00F714BD" w:rsidRPr="00F714BD">
        <w:rPr>
          <w:rFonts w:ascii="Sylfaen" w:hAnsi="Sylfaen"/>
        </w:rPr>
        <w:t>Одзуна</w:t>
      </w:r>
      <w:proofErr w:type="spellEnd"/>
      <w:r w:rsidR="00F714BD" w:rsidRPr="00F714BD">
        <w:rPr>
          <w:rFonts w:ascii="Sylfaen" w:hAnsi="Sylfaen"/>
          <w:lang w:val="hy-AM"/>
        </w:rPr>
        <w:t>&gt;&gt;</w:t>
      </w:r>
      <w:r w:rsidR="00F714BD" w:rsidRPr="00F714BD">
        <w:rPr>
          <w:rFonts w:ascii="Sylfaen" w:hAnsi="Sylfaen"/>
          <w:bCs/>
          <w:lang w:val="af-ZA"/>
        </w:rPr>
        <w:t xml:space="preserve"> </w:t>
      </w:r>
      <w:r w:rsidRPr="00062A5C">
        <w:rPr>
          <w:rFonts w:ascii="Sylfaen" w:hAnsi="Sylfaen"/>
        </w:rPr>
        <w:t xml:space="preserve"> </w:t>
      </w:r>
      <w:r w:rsidR="00F714BD" w:rsidRPr="00F714BD">
        <w:rPr>
          <w:rFonts w:ascii="Sylfaen" w:hAnsi="Sylfaen"/>
        </w:rPr>
        <w:t>Общественная некоммерческая организация-</w:t>
      </w:r>
      <w:r w:rsidR="00915A97">
        <w:rPr>
          <w:rFonts w:ascii="GHEA Grapalat" w:hAnsi="GHEA Grapalat" w:cs="Sylfaen"/>
          <w:b/>
        </w:rPr>
        <w:br w:type="page"/>
      </w:r>
    </w:p>
    <w:p w14:paraId="50C22347" w14:textId="77777777" w:rsidR="00096865" w:rsidRPr="009044F1" w:rsidRDefault="00096865" w:rsidP="00B46D58">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14:paraId="42D04318" w14:textId="7748A1AA" w:rsidR="00096865" w:rsidRPr="009044F1" w:rsidRDefault="005D7731" w:rsidP="00B46D58">
      <w:pPr>
        <w:pStyle w:val="BodyText"/>
        <w:widowControl w:val="0"/>
        <w:spacing w:after="160"/>
        <w:ind w:firstLine="567"/>
        <w:jc w:val="right"/>
        <w:rPr>
          <w:rFonts w:ascii="GHEA Grapalat" w:hAnsi="GHEA Grapalat"/>
          <w:i/>
        </w:rPr>
      </w:pPr>
      <w:r w:rsidRPr="009044F1">
        <w:rPr>
          <w:rFonts w:ascii="GHEA Grapalat" w:hAnsi="GHEA Grapalat"/>
        </w:rPr>
        <w:t xml:space="preserve">Решением Оценочной комиссии </w:t>
      </w:r>
      <w:r w:rsidR="00E45E98" w:rsidRPr="00DF13E4">
        <w:rPr>
          <w:rFonts w:ascii="GHEA Grapalat" w:hAnsi="GHEA Grapalat"/>
          <w:b/>
        </w:rPr>
        <w:t>запрос</w:t>
      </w:r>
      <w:r w:rsidR="00E45E98">
        <w:rPr>
          <w:rFonts w:ascii="GHEA Grapalat" w:hAnsi="GHEA Grapalat"/>
          <w:b/>
        </w:rPr>
        <w:t>а</w:t>
      </w:r>
      <w:r w:rsidR="00E45E98" w:rsidRPr="00DF13E4">
        <w:rPr>
          <w:rFonts w:ascii="GHEA Grapalat" w:hAnsi="GHEA Grapalat"/>
          <w:b/>
        </w:rPr>
        <w:t xml:space="preserve"> котиров</w:t>
      </w:r>
      <w:r w:rsidR="00E45E98">
        <w:rPr>
          <w:rFonts w:ascii="GHEA Grapalat" w:hAnsi="GHEA Grapalat"/>
          <w:b/>
        </w:rPr>
        <w:t>ок</w:t>
      </w:r>
      <w:r w:rsidR="001B32D9" w:rsidRPr="001B32D9">
        <w:rPr>
          <w:rFonts w:ascii="GHEA Grapalat" w:hAnsi="GHEA Grapalat" w:cs="Sylfaen"/>
          <w:i/>
        </w:rPr>
        <w:br/>
      </w:r>
      <w:r w:rsidR="00096865" w:rsidRPr="009044F1">
        <w:rPr>
          <w:rFonts w:ascii="GHEA Grapalat" w:hAnsi="GHEA Grapalat"/>
          <w:i/>
        </w:rPr>
        <w:t xml:space="preserve">под кодом </w:t>
      </w:r>
      <w:r w:rsidR="008912CD" w:rsidRPr="008912CD">
        <w:rPr>
          <w:rFonts w:ascii="GHEA Grapalat" w:hAnsi="GHEA Grapalat"/>
          <w:b/>
          <w:i/>
        </w:rPr>
        <w:t>LMOH</w:t>
      </w:r>
      <w:r w:rsidR="008912CD" w:rsidRPr="008912CD">
        <w:rPr>
          <w:rFonts w:ascii="GHEA Grapalat" w:hAnsi="GHEA Grapalat"/>
          <w:b/>
          <w:i/>
          <w:lang w:val="en-US"/>
        </w:rPr>
        <w:t>NUH</w:t>
      </w:r>
      <w:r w:rsidR="008912CD" w:rsidRPr="008912CD">
        <w:rPr>
          <w:rFonts w:ascii="GHEA Grapalat" w:hAnsi="GHEA Grapalat"/>
          <w:b/>
          <w:i/>
        </w:rPr>
        <w:t xml:space="preserve">- </w:t>
      </w:r>
      <w:proofErr w:type="spellStart"/>
      <w:r w:rsidR="008912CD" w:rsidRPr="008912CD">
        <w:rPr>
          <w:rFonts w:ascii="GHEA Grapalat" w:hAnsi="GHEA Grapalat"/>
          <w:b/>
          <w:i/>
        </w:rPr>
        <w:t>GHAPDzB</w:t>
      </w:r>
      <w:proofErr w:type="spellEnd"/>
      <w:r w:rsidR="008912CD" w:rsidRPr="008912CD">
        <w:rPr>
          <w:rFonts w:ascii="GHEA Grapalat" w:hAnsi="GHEA Grapalat"/>
          <w:b/>
          <w:i/>
        </w:rPr>
        <w:t xml:space="preserve"> -20/</w:t>
      </w:r>
      <w:r w:rsidR="007844C8">
        <w:rPr>
          <w:rFonts w:ascii="GHEA Grapalat" w:hAnsi="GHEA Grapalat"/>
          <w:b/>
          <w:i/>
        </w:rPr>
        <w:t>2</w:t>
      </w:r>
      <w:r w:rsidR="001B32D9" w:rsidRPr="001B32D9">
        <w:rPr>
          <w:rFonts w:ascii="GHEA Grapalat" w:hAnsi="GHEA Grapalat" w:cs="Times Armenian"/>
          <w:i/>
        </w:rPr>
        <w:br/>
      </w:r>
      <w:r w:rsidR="00A46F92">
        <w:rPr>
          <w:rFonts w:ascii="GHEA Grapalat" w:hAnsi="GHEA Grapalat"/>
          <w:i/>
        </w:rPr>
        <w:t xml:space="preserve">№ </w:t>
      </w:r>
      <w:r w:rsidR="00335AA8">
        <w:rPr>
          <w:rFonts w:ascii="GHEA Grapalat" w:hAnsi="GHEA Grapalat"/>
          <w:i/>
        </w:rPr>
        <w:t>1</w:t>
      </w:r>
      <w:r w:rsidR="00096865" w:rsidRPr="009044F1">
        <w:rPr>
          <w:rFonts w:ascii="GHEA Grapalat" w:hAnsi="GHEA Grapalat"/>
          <w:i/>
        </w:rPr>
        <w:t xml:space="preserve"> от </w:t>
      </w:r>
      <w:r w:rsidR="00ED5077">
        <w:rPr>
          <w:rFonts w:ascii="GHEA Grapalat" w:hAnsi="GHEA Grapalat"/>
          <w:i/>
        </w:rPr>
        <w:t>12</w:t>
      </w:r>
      <w:r w:rsidR="008912CD">
        <w:rPr>
          <w:rFonts w:ascii="GHEA Grapalat" w:hAnsi="GHEA Grapalat"/>
          <w:i/>
        </w:rPr>
        <w:t xml:space="preserve">-ого </w:t>
      </w:r>
      <w:r w:rsidR="00ED5077">
        <w:rPr>
          <w:rFonts w:ascii="GHEA Grapalat" w:hAnsi="GHEA Grapalat"/>
          <w:i/>
        </w:rPr>
        <w:t>феврал</w:t>
      </w:r>
      <w:r w:rsidR="00335AA8">
        <w:rPr>
          <w:rFonts w:ascii="GHEA Grapalat" w:hAnsi="GHEA Grapalat"/>
          <w:i/>
        </w:rPr>
        <w:t>я</w:t>
      </w:r>
      <w:r w:rsidR="00096865" w:rsidRPr="009044F1">
        <w:rPr>
          <w:rFonts w:ascii="GHEA Grapalat" w:hAnsi="GHEA Grapalat"/>
          <w:i/>
        </w:rPr>
        <w:t xml:space="preserve"> 20</w:t>
      </w:r>
      <w:r w:rsidR="008912CD">
        <w:rPr>
          <w:rFonts w:ascii="GHEA Grapalat" w:hAnsi="GHEA Grapalat"/>
          <w:i/>
        </w:rPr>
        <w:t>20</w:t>
      </w:r>
      <w:r w:rsidR="009F10E4">
        <w:rPr>
          <w:rFonts w:ascii="GHEA Grapalat" w:hAnsi="GHEA Grapalat"/>
          <w:i/>
        </w:rPr>
        <w:t xml:space="preserve"> </w:t>
      </w:r>
      <w:r w:rsidR="00096865" w:rsidRPr="009044F1">
        <w:rPr>
          <w:rFonts w:ascii="GHEA Grapalat" w:hAnsi="GHEA Grapalat"/>
          <w:i/>
        </w:rPr>
        <w:t>г.</w:t>
      </w:r>
    </w:p>
    <w:p w14:paraId="4AAAC390" w14:textId="77777777" w:rsidR="00096865" w:rsidRPr="009044F1" w:rsidRDefault="00096865" w:rsidP="00B46D58">
      <w:pPr>
        <w:pStyle w:val="BodyText"/>
        <w:widowControl w:val="0"/>
        <w:spacing w:after="160"/>
        <w:ind w:right="-7" w:firstLine="567"/>
        <w:jc w:val="center"/>
        <w:rPr>
          <w:rFonts w:ascii="GHEA Grapalat" w:hAnsi="GHEA Grapalat"/>
        </w:rPr>
      </w:pPr>
    </w:p>
    <w:p w14:paraId="141D4EF8" w14:textId="77777777" w:rsidR="00096865" w:rsidRPr="003A1EBB" w:rsidRDefault="00096865" w:rsidP="00B46D58">
      <w:pPr>
        <w:pStyle w:val="BodyText"/>
        <w:widowControl w:val="0"/>
        <w:spacing w:after="160"/>
        <w:ind w:right="-7" w:firstLine="567"/>
        <w:jc w:val="center"/>
        <w:rPr>
          <w:rFonts w:ascii="GHEA Grapalat" w:hAnsi="GHEA Grapalat"/>
        </w:rPr>
      </w:pPr>
    </w:p>
    <w:p w14:paraId="436B49E6" w14:textId="77777777" w:rsidR="00096865" w:rsidRPr="003A1EBB" w:rsidRDefault="008912CD" w:rsidP="00B46D58">
      <w:pPr>
        <w:pStyle w:val="BodyText"/>
        <w:widowControl w:val="0"/>
        <w:spacing w:after="160"/>
        <w:ind w:right="-7" w:firstLine="567"/>
        <w:jc w:val="center"/>
        <w:rPr>
          <w:rFonts w:ascii="GHEA Grapalat" w:hAnsi="GHEA Grapalat"/>
        </w:rPr>
      </w:pPr>
      <w:r w:rsidRPr="008912CD">
        <w:rPr>
          <w:rFonts w:ascii="GHEA Grapalat" w:hAnsi="GHEA Grapalat"/>
          <w:i/>
          <w:sz w:val="28"/>
          <w:szCs w:val="28"/>
          <w:lang w:val="hy-AM"/>
        </w:rPr>
        <w:t>&lt;&lt;Д</w:t>
      </w:r>
      <w:r w:rsidRPr="008912CD">
        <w:rPr>
          <w:rFonts w:ascii="GHEA Grapalat" w:hAnsi="GHEA Grapalat"/>
          <w:bCs/>
          <w:i/>
          <w:sz w:val="28"/>
          <w:szCs w:val="28"/>
          <w:lang w:val="af-ZA"/>
        </w:rPr>
        <w:t>ошкольное образовательное уч</w:t>
      </w:r>
      <w:r w:rsidRPr="008912CD">
        <w:rPr>
          <w:rFonts w:ascii="GHEA Grapalat" w:hAnsi="GHEA Grapalat"/>
          <w:bCs/>
          <w:i/>
          <w:sz w:val="28"/>
          <w:szCs w:val="28"/>
        </w:rPr>
        <w:t>е</w:t>
      </w:r>
      <w:r w:rsidRPr="008912CD">
        <w:rPr>
          <w:rFonts w:ascii="GHEA Grapalat" w:hAnsi="GHEA Grapalat"/>
          <w:bCs/>
          <w:i/>
          <w:sz w:val="28"/>
          <w:szCs w:val="28"/>
          <w:lang w:val="af-ZA"/>
        </w:rPr>
        <w:t>реждение</w:t>
      </w:r>
      <w:r w:rsidRPr="008912CD">
        <w:rPr>
          <w:rFonts w:ascii="GHEA Grapalat" w:hAnsi="GHEA Grapalat"/>
          <w:bCs/>
          <w:i/>
          <w:sz w:val="28"/>
          <w:szCs w:val="28"/>
          <w:lang w:val="hy-AM"/>
        </w:rPr>
        <w:t xml:space="preserve"> </w:t>
      </w:r>
      <w:r w:rsidRPr="008912CD">
        <w:rPr>
          <w:rFonts w:ascii="GHEA Grapalat" w:hAnsi="GHEA Grapalat"/>
          <w:i/>
          <w:sz w:val="28"/>
          <w:szCs w:val="28"/>
        </w:rPr>
        <w:t>РА</w:t>
      </w:r>
      <w:r w:rsidRPr="008912CD">
        <w:rPr>
          <w:rFonts w:ascii="GHEA Grapalat" w:hAnsi="GHEA Grapalat"/>
          <w:bCs/>
          <w:i/>
          <w:sz w:val="28"/>
          <w:szCs w:val="28"/>
          <w:lang w:val="af-ZA"/>
        </w:rPr>
        <w:t xml:space="preserve"> </w:t>
      </w:r>
      <w:proofErr w:type="spellStart"/>
      <w:r w:rsidRPr="008912CD">
        <w:rPr>
          <w:rFonts w:ascii="GHEA Grapalat" w:hAnsi="GHEA Grapalat"/>
          <w:i/>
          <w:sz w:val="28"/>
          <w:szCs w:val="28"/>
        </w:rPr>
        <w:t>Лориск</w:t>
      </w:r>
      <w:proofErr w:type="spellEnd"/>
      <w:r w:rsidRPr="008912CD">
        <w:rPr>
          <w:rFonts w:ascii="GHEA Grapalat" w:hAnsi="GHEA Grapalat"/>
          <w:i/>
          <w:sz w:val="28"/>
          <w:szCs w:val="28"/>
          <w:lang w:val="hy-AM"/>
        </w:rPr>
        <w:t>ого</w:t>
      </w:r>
      <w:r w:rsidRPr="008912CD">
        <w:rPr>
          <w:rFonts w:ascii="GHEA Grapalat" w:hAnsi="GHEA Grapalat"/>
          <w:i/>
          <w:sz w:val="28"/>
          <w:szCs w:val="28"/>
        </w:rPr>
        <w:t xml:space="preserve">  </w:t>
      </w:r>
      <w:proofErr w:type="spellStart"/>
      <w:r w:rsidRPr="008912CD">
        <w:rPr>
          <w:rFonts w:ascii="GHEA Grapalat" w:hAnsi="GHEA Grapalat"/>
          <w:i/>
          <w:sz w:val="28"/>
          <w:szCs w:val="28"/>
        </w:rPr>
        <w:t>област</w:t>
      </w:r>
      <w:proofErr w:type="spellEnd"/>
      <w:r w:rsidRPr="008912CD">
        <w:rPr>
          <w:rFonts w:ascii="GHEA Grapalat" w:hAnsi="GHEA Grapalat"/>
          <w:i/>
          <w:sz w:val="28"/>
          <w:szCs w:val="28"/>
          <w:lang w:val="hy-AM"/>
        </w:rPr>
        <w:t>а</w:t>
      </w:r>
      <w:r w:rsidRPr="008912CD">
        <w:rPr>
          <w:rFonts w:ascii="GHEA Grapalat" w:hAnsi="GHEA Grapalat"/>
          <w:i/>
          <w:sz w:val="28"/>
          <w:szCs w:val="28"/>
        </w:rPr>
        <w:t xml:space="preserve"> муниципалитет</w:t>
      </w:r>
      <w:r w:rsidRPr="008912CD">
        <w:rPr>
          <w:rFonts w:ascii="GHEA Grapalat" w:hAnsi="GHEA Grapalat"/>
          <w:i/>
          <w:sz w:val="28"/>
          <w:szCs w:val="28"/>
          <w:lang w:val="hy-AM"/>
        </w:rPr>
        <w:t>а</w:t>
      </w:r>
      <w:r w:rsidRPr="008912CD">
        <w:rPr>
          <w:rFonts w:ascii="GHEA Grapalat" w:hAnsi="GHEA Grapalat"/>
          <w:i/>
          <w:sz w:val="28"/>
          <w:szCs w:val="28"/>
        </w:rPr>
        <w:t xml:space="preserve"> </w:t>
      </w:r>
      <w:proofErr w:type="spellStart"/>
      <w:r w:rsidRPr="008912CD">
        <w:rPr>
          <w:rFonts w:ascii="GHEA Grapalat" w:hAnsi="GHEA Grapalat"/>
          <w:i/>
          <w:sz w:val="28"/>
          <w:szCs w:val="28"/>
        </w:rPr>
        <w:t>Одзуна</w:t>
      </w:r>
      <w:proofErr w:type="spellEnd"/>
      <w:r w:rsidRPr="008912CD">
        <w:rPr>
          <w:rFonts w:ascii="GHEA Grapalat" w:hAnsi="GHEA Grapalat"/>
          <w:i/>
          <w:sz w:val="28"/>
          <w:szCs w:val="28"/>
          <w:lang w:val="hy-AM"/>
        </w:rPr>
        <w:t>&gt;&gt;</w:t>
      </w:r>
      <w:r w:rsidRPr="008912CD">
        <w:rPr>
          <w:rFonts w:ascii="GHEA Grapalat" w:hAnsi="GHEA Grapalat"/>
          <w:bCs/>
          <w:i/>
          <w:sz w:val="28"/>
          <w:szCs w:val="28"/>
          <w:lang w:val="af-ZA"/>
        </w:rPr>
        <w:t xml:space="preserve"> </w:t>
      </w:r>
      <w:r w:rsidRPr="008912CD">
        <w:rPr>
          <w:rFonts w:ascii="GHEA Grapalat" w:hAnsi="GHEA Grapalat"/>
          <w:i/>
          <w:sz w:val="28"/>
          <w:szCs w:val="28"/>
        </w:rPr>
        <w:t xml:space="preserve"> Общественная некоммерческая организация</w:t>
      </w:r>
    </w:p>
    <w:p w14:paraId="05FED32D" w14:textId="77777777" w:rsidR="000763E5" w:rsidRPr="003A1EBB" w:rsidRDefault="000763E5" w:rsidP="00B46D58">
      <w:pPr>
        <w:pStyle w:val="BodyText"/>
        <w:widowControl w:val="0"/>
        <w:spacing w:after="160"/>
        <w:ind w:right="-7" w:firstLine="567"/>
        <w:jc w:val="center"/>
        <w:rPr>
          <w:rFonts w:ascii="GHEA Grapalat" w:hAnsi="GHEA Grapalat"/>
        </w:rPr>
      </w:pPr>
    </w:p>
    <w:p w14:paraId="1BF817ED" w14:textId="77777777" w:rsidR="000763E5" w:rsidRPr="003A1EBB" w:rsidRDefault="000763E5" w:rsidP="00B46D58">
      <w:pPr>
        <w:pStyle w:val="BodyText"/>
        <w:widowControl w:val="0"/>
        <w:spacing w:after="160"/>
        <w:ind w:right="-7" w:firstLine="567"/>
        <w:jc w:val="center"/>
        <w:rPr>
          <w:rFonts w:ascii="GHEA Grapalat" w:hAnsi="GHEA Grapalat"/>
        </w:rPr>
      </w:pPr>
    </w:p>
    <w:p w14:paraId="17BAA9E1" w14:textId="77777777"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14:paraId="6F13DADA" w14:textId="77777777" w:rsidR="00096865" w:rsidRPr="009044F1" w:rsidRDefault="00096865" w:rsidP="00B46D58">
      <w:pPr>
        <w:pStyle w:val="BodyText"/>
        <w:widowControl w:val="0"/>
        <w:spacing w:after="160"/>
        <w:ind w:right="-7" w:firstLine="567"/>
        <w:jc w:val="center"/>
        <w:rPr>
          <w:rFonts w:ascii="GHEA Grapalat" w:hAnsi="GHEA Grapalat" w:cs="Sylfaen"/>
        </w:rPr>
      </w:pPr>
    </w:p>
    <w:p w14:paraId="67BFCD49" w14:textId="77777777" w:rsidR="00096865" w:rsidRPr="009044F1" w:rsidRDefault="00096865" w:rsidP="00B46D58">
      <w:pPr>
        <w:pStyle w:val="BodyText"/>
        <w:widowControl w:val="0"/>
        <w:spacing w:after="160"/>
        <w:ind w:right="-7" w:firstLine="567"/>
        <w:jc w:val="center"/>
        <w:rPr>
          <w:rFonts w:ascii="GHEA Grapalat" w:hAnsi="GHEA Grapalat" w:cs="Sylfaen"/>
        </w:rPr>
      </w:pPr>
    </w:p>
    <w:p w14:paraId="44335F88" w14:textId="3DF5A1E6" w:rsidR="00335AA8" w:rsidRPr="00335AA8" w:rsidRDefault="00335AA8" w:rsidP="00335AA8">
      <w:pPr>
        <w:pStyle w:val="BodyText"/>
        <w:widowControl w:val="0"/>
        <w:spacing w:after="160"/>
        <w:ind w:right="-7"/>
        <w:jc w:val="center"/>
        <w:rPr>
          <w:rFonts w:ascii="GHEA Grapalat" w:hAnsi="GHEA Grapalat"/>
          <w:lang w:val="hy-AM"/>
        </w:rPr>
      </w:pPr>
      <w:r w:rsidRPr="00335AA8">
        <w:rPr>
          <w:rFonts w:ascii="GHEA Grapalat" w:hAnsi="GHEA Grapalat"/>
        </w:rPr>
        <w:t>НА ЗАПРОС КОТИРОВОК</w:t>
      </w:r>
      <w:r w:rsidR="002B32D6" w:rsidRPr="009044F1">
        <w:rPr>
          <w:rFonts w:ascii="GHEA Grapalat" w:hAnsi="GHEA Grapalat"/>
        </w:rPr>
        <w:t xml:space="preserve">, ОБЪЯВЛЕННЫЙ С ЦЕЛЬЮ ПРИОБРЕТЕНИЯ </w:t>
      </w:r>
      <w:r w:rsidR="00ED5077">
        <w:rPr>
          <w:rFonts w:ascii="GHEA Grapalat" w:hAnsi="GHEA Grapalat"/>
        </w:rPr>
        <w:t>МОЛОКА</w:t>
      </w:r>
      <w:r w:rsidR="002B32D6" w:rsidRPr="009044F1">
        <w:rPr>
          <w:rFonts w:ascii="GHEA Grapalat" w:hAnsi="GHEA Grapalat"/>
        </w:rPr>
        <w:t xml:space="preserve"> ДЛЯ НУЖД </w:t>
      </w:r>
      <w:r w:rsidR="00536555" w:rsidRPr="00536555">
        <w:rPr>
          <w:rFonts w:ascii="GHEA Grapalat" w:hAnsi="GHEA Grapalat"/>
          <w:lang w:val="hy-AM"/>
        </w:rPr>
        <w:t>&lt;&lt;</w:t>
      </w:r>
      <w:r w:rsidR="00536555" w:rsidRPr="00536555">
        <w:rPr>
          <w:rFonts w:ascii="GHEA Grapalat" w:hAnsi="GHEA Grapalat"/>
        </w:rPr>
        <w:t xml:space="preserve">ДОШКОЛЬНОГО ОБРАЗОВАТЕЛЬНОГО УЧЕРЕЖДЕНИЯ РА ЛОРИСКОГО ОБЛАСТА МУНИЦИПАЛИТАТЕТА </w:t>
      </w:r>
      <w:r w:rsidRPr="00536555">
        <w:rPr>
          <w:rFonts w:ascii="GHEA Grapalat" w:hAnsi="GHEA Grapalat"/>
          <w:lang w:val="hy-AM"/>
        </w:rPr>
        <w:t>ОДЗУНА</w:t>
      </w:r>
      <w:r w:rsidR="00536555" w:rsidRPr="00536555">
        <w:rPr>
          <w:rFonts w:ascii="GHEA Grapalat" w:hAnsi="GHEA Grapalat"/>
          <w:i/>
          <w:lang w:val="hy-AM"/>
        </w:rPr>
        <w:t>&gt;&gt;</w:t>
      </w:r>
    </w:p>
    <w:p w14:paraId="01E4C179" w14:textId="77777777" w:rsidR="00096865" w:rsidRPr="00335AA8" w:rsidRDefault="00096865" w:rsidP="00B46D58">
      <w:pPr>
        <w:pStyle w:val="BodyText"/>
        <w:widowControl w:val="0"/>
        <w:spacing w:after="160"/>
        <w:ind w:right="-7"/>
        <w:jc w:val="center"/>
        <w:rPr>
          <w:rFonts w:ascii="GHEA Grapalat" w:hAnsi="GHEA Grapalat"/>
          <w:lang w:val="hy-AM"/>
        </w:rPr>
      </w:pPr>
    </w:p>
    <w:p w14:paraId="3FDEE2FF" w14:textId="77777777" w:rsidR="00CE0D95" w:rsidRPr="009044F1" w:rsidRDefault="00CE0D95" w:rsidP="00B46D58">
      <w:pPr>
        <w:pStyle w:val="BodyText"/>
        <w:widowControl w:val="0"/>
        <w:spacing w:after="160"/>
        <w:ind w:right="-7" w:firstLine="567"/>
        <w:jc w:val="center"/>
        <w:rPr>
          <w:rFonts w:ascii="GHEA Grapalat" w:hAnsi="GHEA Grapalat"/>
        </w:rPr>
      </w:pPr>
    </w:p>
    <w:p w14:paraId="64B738A3" w14:textId="77777777" w:rsidR="00CE0D95" w:rsidRPr="009044F1" w:rsidRDefault="00CE0D95" w:rsidP="00B46D58">
      <w:pPr>
        <w:pStyle w:val="BodyText"/>
        <w:widowControl w:val="0"/>
        <w:spacing w:after="160"/>
        <w:ind w:right="-7" w:firstLine="567"/>
        <w:jc w:val="center"/>
        <w:rPr>
          <w:rFonts w:ascii="GHEA Grapalat" w:hAnsi="GHEA Grapalat"/>
        </w:rPr>
      </w:pPr>
    </w:p>
    <w:p w14:paraId="6404BA8D" w14:textId="77777777" w:rsidR="000763E5" w:rsidRDefault="000763E5" w:rsidP="00B46D58">
      <w:pPr>
        <w:rPr>
          <w:rFonts w:ascii="GHEA Grapalat" w:hAnsi="GHEA Grapalat"/>
        </w:rPr>
      </w:pPr>
      <w:r>
        <w:rPr>
          <w:rFonts w:ascii="GHEA Grapalat" w:hAnsi="GHEA Grapalat"/>
        </w:rPr>
        <w:br w:type="page"/>
      </w:r>
    </w:p>
    <w:p w14:paraId="24759E4C" w14:textId="77777777"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4F4692BD" w14:textId="77777777" w:rsidR="00984BDB" w:rsidRPr="009044F1" w:rsidRDefault="00984BDB" w:rsidP="00B46D58">
      <w:pPr>
        <w:widowControl w:val="0"/>
        <w:spacing w:after="160"/>
        <w:ind w:firstLine="567"/>
        <w:jc w:val="both"/>
        <w:rPr>
          <w:rFonts w:ascii="GHEA Grapalat" w:hAnsi="GHEA Grapalat"/>
          <w:i/>
        </w:rPr>
      </w:pPr>
    </w:p>
    <w:p w14:paraId="6178414A" w14:textId="77777777"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14:paraId="5D6D8B8C" w14:textId="77777777"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14:paraId="4E8F67A1" w14:textId="3D016823" w:rsidR="00536555" w:rsidRPr="00536555" w:rsidRDefault="00536555" w:rsidP="00536555">
      <w:pPr>
        <w:widowControl w:val="0"/>
        <w:spacing w:after="160"/>
        <w:ind w:firstLine="567"/>
        <w:jc w:val="center"/>
        <w:rPr>
          <w:rFonts w:ascii="GHEA Grapalat" w:hAnsi="GHEA Grapalat"/>
          <w:i/>
          <w:lang w:val="hy-AM"/>
        </w:rPr>
      </w:pPr>
      <w:r w:rsidRPr="00536555">
        <w:rPr>
          <w:rFonts w:ascii="GHEA Grapalat" w:hAnsi="GHEA Grapalat"/>
          <w:i/>
        </w:rPr>
        <w:t xml:space="preserve">НА ЗАПРОС КОТИРОВОК, ОБЪЯВЛЕННЫЙ С ЦЕЛЬЮ ПРИОБРЕТЕНИЯ </w:t>
      </w:r>
      <w:r w:rsidR="00ED5077">
        <w:rPr>
          <w:rFonts w:ascii="GHEA Grapalat" w:hAnsi="GHEA Grapalat"/>
          <w:i/>
        </w:rPr>
        <w:t xml:space="preserve">МОЛОКА </w:t>
      </w:r>
      <w:r w:rsidRPr="00536555">
        <w:rPr>
          <w:rFonts w:ascii="GHEA Grapalat" w:hAnsi="GHEA Grapalat"/>
          <w:i/>
        </w:rPr>
        <w:t xml:space="preserve"> ДЛЯ НУЖД </w:t>
      </w:r>
      <w:r w:rsidRPr="00536555">
        <w:rPr>
          <w:rFonts w:ascii="GHEA Grapalat" w:hAnsi="GHEA Grapalat"/>
          <w:i/>
          <w:lang w:val="hy-AM"/>
        </w:rPr>
        <w:t>&lt;&lt;</w:t>
      </w:r>
      <w:r w:rsidRPr="00536555">
        <w:rPr>
          <w:rFonts w:ascii="GHEA Grapalat" w:hAnsi="GHEA Grapalat"/>
          <w:i/>
        </w:rPr>
        <w:t xml:space="preserve">ДОШКОЛЬНОГО ОБРАЗОВАТЕЛЬНОГО УЧЕРЕЖДЕНИЯ РА ЛОРИСКОГО ОБЛАСТА МУНИЦИПАЛИТАТЕТА </w:t>
      </w:r>
      <w:r w:rsidRPr="00536555">
        <w:rPr>
          <w:rFonts w:ascii="GHEA Grapalat" w:hAnsi="GHEA Grapalat"/>
          <w:i/>
          <w:lang w:val="hy-AM"/>
        </w:rPr>
        <w:t>ОДЗУНА&gt;&gt;</w:t>
      </w:r>
    </w:p>
    <w:p w14:paraId="6E87694C" w14:textId="77777777" w:rsidR="00160AE4" w:rsidRPr="00335AA8" w:rsidRDefault="00160AE4" w:rsidP="00B46D58">
      <w:pPr>
        <w:widowControl w:val="0"/>
        <w:spacing w:after="160"/>
        <w:ind w:firstLine="567"/>
        <w:jc w:val="center"/>
        <w:rPr>
          <w:rFonts w:ascii="GHEA Grapalat" w:hAnsi="GHEA Grapalat"/>
          <w:lang w:val="hy-AM"/>
        </w:rPr>
      </w:pPr>
    </w:p>
    <w:p w14:paraId="5BDF7255" w14:textId="77777777"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14:paraId="26320C1C" w14:textId="77777777" w:rsidR="002E069D" w:rsidRPr="008842CE" w:rsidRDefault="002E069D" w:rsidP="00B46D58">
      <w:pPr>
        <w:widowControl w:val="0"/>
        <w:spacing w:after="160"/>
        <w:jc w:val="center"/>
        <w:rPr>
          <w:rFonts w:ascii="GHEA Grapalat" w:hAnsi="GHEA Grapalat"/>
        </w:rPr>
      </w:pPr>
    </w:p>
    <w:p w14:paraId="690750DB"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58B5D4B9"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52AE9E03"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0FF0CD02" w14:textId="77777777"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23F57921" w14:textId="77777777"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1B34B1B2"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4F91B0D0" w14:textId="77777777"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2338E96A" w14:textId="77777777"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595F56C8"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3991173D"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0E355E2C"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306A7DC0" w14:textId="77777777" w:rsidR="00520F57" w:rsidRDefault="00520F57" w:rsidP="00B46D58">
      <w:pPr>
        <w:widowControl w:val="0"/>
        <w:spacing w:after="160"/>
        <w:jc w:val="center"/>
        <w:rPr>
          <w:rFonts w:ascii="GHEA Grapalat" w:hAnsi="GHEA Grapalat"/>
          <w:b/>
        </w:rPr>
      </w:pPr>
    </w:p>
    <w:p w14:paraId="0066F855" w14:textId="77777777" w:rsidR="00520F57" w:rsidRDefault="00520F57" w:rsidP="00B46D58">
      <w:pPr>
        <w:widowControl w:val="0"/>
        <w:spacing w:after="160"/>
        <w:jc w:val="center"/>
        <w:rPr>
          <w:rFonts w:ascii="GHEA Grapalat" w:hAnsi="GHEA Grapalat"/>
          <w:b/>
        </w:rPr>
      </w:pPr>
    </w:p>
    <w:p w14:paraId="09519698" w14:textId="77777777"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14:paraId="1A0B042A" w14:textId="77777777" w:rsidR="008842CE" w:rsidRPr="00374F4A" w:rsidRDefault="008842CE" w:rsidP="00B46D58">
      <w:pPr>
        <w:widowControl w:val="0"/>
        <w:spacing w:after="160"/>
        <w:jc w:val="center"/>
        <w:rPr>
          <w:rFonts w:ascii="GHEA Grapalat" w:hAnsi="GHEA Grapalat"/>
          <w:b/>
        </w:rPr>
      </w:pPr>
    </w:p>
    <w:p w14:paraId="33AB70ED" w14:textId="77777777" w:rsidR="00520F57" w:rsidRPr="008842CE"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14:paraId="53180F19"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5D080FDA" w14:textId="77777777"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19551795" w14:textId="77777777" w:rsidR="00E17B7F" w:rsidRDefault="00450C30" w:rsidP="00536555">
      <w:pPr>
        <w:widowControl w:val="0"/>
        <w:tabs>
          <w:tab w:val="left" w:pos="1134"/>
        </w:tabs>
        <w:spacing w:after="160"/>
        <w:ind w:left="1134" w:hanging="567"/>
        <w:jc w:val="both"/>
        <w:rPr>
          <w:rFonts w:ascii="GHEA Grapalat" w:hAnsi="GHEA Grapalat"/>
          <w:spacing w:val="-6"/>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r w:rsidR="00E17B7F">
        <w:rPr>
          <w:rFonts w:ascii="GHEA Grapalat" w:hAnsi="GHEA Grapalat"/>
          <w:spacing w:val="-6"/>
        </w:rPr>
        <w:br w:type="page"/>
      </w:r>
    </w:p>
    <w:p w14:paraId="70766C7E" w14:textId="295F786D"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7D7E8C" w:rsidRPr="007D7E8C">
        <w:rPr>
          <w:rFonts w:ascii="GHEA Grapalat" w:hAnsi="GHEA Grapalat"/>
          <w:b/>
          <w:i/>
        </w:rPr>
        <w:t>LMOH</w:t>
      </w:r>
      <w:r w:rsidR="007D7E8C" w:rsidRPr="007D7E8C">
        <w:rPr>
          <w:rFonts w:ascii="GHEA Grapalat" w:hAnsi="GHEA Grapalat"/>
          <w:b/>
          <w:i/>
          <w:lang w:val="en-US"/>
        </w:rPr>
        <w:t>NUH</w:t>
      </w:r>
      <w:r w:rsidR="007D7E8C" w:rsidRPr="007D7E8C">
        <w:rPr>
          <w:rFonts w:ascii="GHEA Grapalat" w:hAnsi="GHEA Grapalat"/>
          <w:b/>
          <w:i/>
        </w:rPr>
        <w:t xml:space="preserve">- </w:t>
      </w:r>
      <w:proofErr w:type="spellStart"/>
      <w:r w:rsidR="007D7E8C" w:rsidRPr="007D7E8C">
        <w:rPr>
          <w:rFonts w:ascii="GHEA Grapalat" w:hAnsi="GHEA Grapalat"/>
          <w:b/>
          <w:i/>
        </w:rPr>
        <w:t>GHAPDzB</w:t>
      </w:r>
      <w:proofErr w:type="spellEnd"/>
      <w:r w:rsidR="007D7E8C" w:rsidRPr="007D7E8C">
        <w:rPr>
          <w:rFonts w:ascii="GHEA Grapalat" w:hAnsi="GHEA Grapalat"/>
          <w:b/>
          <w:i/>
        </w:rPr>
        <w:t xml:space="preserve"> -20/</w:t>
      </w:r>
      <w:r w:rsidR="007844C8">
        <w:rPr>
          <w:rFonts w:ascii="GHEA Grapalat" w:hAnsi="GHEA Grapalat"/>
          <w:b/>
          <w:i/>
        </w:rPr>
        <w:t>2</w:t>
      </w:r>
      <w:r w:rsidR="007D7E8C" w:rsidRPr="007D7E8C">
        <w:rPr>
          <w:rFonts w:ascii="GHEA Grapalat" w:hAnsi="GHEA Grapalat"/>
          <w:b/>
          <w:i/>
        </w:rPr>
        <w:t xml:space="preserve"> </w:t>
      </w:r>
      <w:r w:rsidR="00096865" w:rsidRPr="006D2DF7">
        <w:rPr>
          <w:rFonts w:ascii="GHEA Grapalat" w:hAnsi="GHEA Grapalat"/>
          <w:spacing w:val="-6"/>
        </w:rPr>
        <w:t>(далее — процедура).</w:t>
      </w:r>
    </w:p>
    <w:p w14:paraId="0A2D14EA" w14:textId="77777777"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w:t>
      </w:r>
      <w:r w:rsidR="00E45E98">
        <w:rPr>
          <w:rFonts w:ascii="GHEA Grapalat" w:hAnsi="GHEA Grapalat"/>
        </w:rPr>
        <w:t xml:space="preserve">явленной </w:t>
      </w:r>
      <w:r w:rsidR="00536555" w:rsidRPr="00F714BD">
        <w:rPr>
          <w:rFonts w:ascii="Sylfaen" w:hAnsi="Sylfaen"/>
          <w:lang w:val="hy-AM"/>
        </w:rPr>
        <w:t>&lt;&lt;Д</w:t>
      </w:r>
      <w:r w:rsidR="00536555">
        <w:rPr>
          <w:rFonts w:ascii="Sylfaen" w:hAnsi="Sylfaen"/>
          <w:bCs/>
          <w:lang w:val="af-ZA"/>
        </w:rPr>
        <w:t>ошкольно</w:t>
      </w:r>
      <w:proofErr w:type="spellStart"/>
      <w:r w:rsidR="00536555">
        <w:rPr>
          <w:rFonts w:ascii="Sylfaen" w:hAnsi="Sylfaen"/>
          <w:bCs/>
        </w:rPr>
        <w:t>го</w:t>
      </w:r>
      <w:proofErr w:type="spellEnd"/>
      <w:r w:rsidR="00536555">
        <w:rPr>
          <w:rFonts w:ascii="Sylfaen" w:hAnsi="Sylfaen"/>
          <w:bCs/>
          <w:lang w:val="af-ZA"/>
        </w:rPr>
        <w:t xml:space="preserve"> образовательно</w:t>
      </w:r>
      <w:proofErr w:type="spellStart"/>
      <w:r w:rsidR="00536555">
        <w:rPr>
          <w:rFonts w:ascii="Sylfaen" w:hAnsi="Sylfaen"/>
          <w:bCs/>
        </w:rPr>
        <w:t>го</w:t>
      </w:r>
      <w:proofErr w:type="spellEnd"/>
      <w:r w:rsidR="00536555" w:rsidRPr="00F714BD">
        <w:rPr>
          <w:rFonts w:ascii="Sylfaen" w:hAnsi="Sylfaen"/>
          <w:bCs/>
          <w:lang w:val="af-ZA"/>
        </w:rPr>
        <w:t xml:space="preserve"> уч</w:t>
      </w:r>
      <w:r w:rsidR="00536555">
        <w:rPr>
          <w:rFonts w:ascii="Sylfaen" w:hAnsi="Sylfaen"/>
          <w:bCs/>
        </w:rPr>
        <w:t>е</w:t>
      </w:r>
      <w:r w:rsidR="00536555">
        <w:rPr>
          <w:rFonts w:ascii="Sylfaen" w:hAnsi="Sylfaen"/>
          <w:bCs/>
          <w:lang w:val="af-ZA"/>
        </w:rPr>
        <w:t>реждени</w:t>
      </w:r>
      <w:r w:rsidR="00536555">
        <w:rPr>
          <w:rFonts w:ascii="Sylfaen" w:hAnsi="Sylfaen"/>
          <w:bCs/>
        </w:rPr>
        <w:t>я</w:t>
      </w:r>
      <w:r w:rsidR="00536555" w:rsidRPr="00F714BD">
        <w:rPr>
          <w:rFonts w:ascii="Sylfaen" w:hAnsi="Sylfaen"/>
          <w:bCs/>
          <w:lang w:val="hy-AM"/>
        </w:rPr>
        <w:t xml:space="preserve"> </w:t>
      </w:r>
      <w:r w:rsidR="00536555" w:rsidRPr="00F714BD">
        <w:rPr>
          <w:rFonts w:ascii="Sylfaen" w:hAnsi="Sylfaen"/>
        </w:rPr>
        <w:t>РА</w:t>
      </w:r>
      <w:r w:rsidR="00536555" w:rsidRPr="00F714BD">
        <w:rPr>
          <w:rFonts w:ascii="Sylfaen" w:hAnsi="Sylfaen"/>
          <w:bCs/>
          <w:lang w:val="af-ZA"/>
        </w:rPr>
        <w:t xml:space="preserve"> </w:t>
      </w:r>
      <w:proofErr w:type="spellStart"/>
      <w:r w:rsidR="00536555" w:rsidRPr="00F714BD">
        <w:rPr>
          <w:rFonts w:ascii="Sylfaen" w:hAnsi="Sylfaen"/>
        </w:rPr>
        <w:t>Лориск</w:t>
      </w:r>
      <w:proofErr w:type="spellEnd"/>
      <w:r w:rsidR="00536555" w:rsidRPr="00F714BD">
        <w:rPr>
          <w:rFonts w:ascii="Sylfaen" w:hAnsi="Sylfaen"/>
          <w:lang w:val="hy-AM"/>
        </w:rPr>
        <w:t>ого</w:t>
      </w:r>
      <w:r w:rsidR="00536555" w:rsidRPr="00F714BD">
        <w:rPr>
          <w:rFonts w:ascii="Sylfaen" w:hAnsi="Sylfaen"/>
        </w:rPr>
        <w:t xml:space="preserve">  </w:t>
      </w:r>
      <w:proofErr w:type="spellStart"/>
      <w:r w:rsidR="00536555" w:rsidRPr="00F714BD">
        <w:rPr>
          <w:rFonts w:ascii="Sylfaen" w:hAnsi="Sylfaen"/>
        </w:rPr>
        <w:t>област</w:t>
      </w:r>
      <w:proofErr w:type="spellEnd"/>
      <w:r w:rsidR="00536555" w:rsidRPr="00F714BD">
        <w:rPr>
          <w:rFonts w:ascii="Sylfaen" w:hAnsi="Sylfaen"/>
          <w:lang w:val="hy-AM"/>
        </w:rPr>
        <w:t>а</w:t>
      </w:r>
      <w:r w:rsidR="00536555" w:rsidRPr="00F714BD">
        <w:rPr>
          <w:rFonts w:ascii="Sylfaen" w:hAnsi="Sylfaen"/>
        </w:rPr>
        <w:t xml:space="preserve"> муниципалитет</w:t>
      </w:r>
      <w:r w:rsidR="00536555" w:rsidRPr="00F714BD">
        <w:rPr>
          <w:rFonts w:ascii="Sylfaen" w:hAnsi="Sylfaen"/>
          <w:lang w:val="hy-AM"/>
        </w:rPr>
        <w:t>а</w:t>
      </w:r>
      <w:r w:rsidR="00536555" w:rsidRPr="00F714BD">
        <w:rPr>
          <w:rFonts w:ascii="Sylfaen" w:hAnsi="Sylfaen"/>
        </w:rPr>
        <w:t xml:space="preserve"> </w:t>
      </w:r>
      <w:proofErr w:type="spellStart"/>
      <w:r w:rsidR="00536555" w:rsidRPr="00F714BD">
        <w:rPr>
          <w:rFonts w:ascii="Sylfaen" w:hAnsi="Sylfaen"/>
        </w:rPr>
        <w:t>Одзуна</w:t>
      </w:r>
      <w:proofErr w:type="spellEnd"/>
      <w:r w:rsidR="00536555" w:rsidRPr="00F714BD">
        <w:rPr>
          <w:rFonts w:ascii="Sylfaen" w:hAnsi="Sylfaen"/>
          <w:lang w:val="hy-AM"/>
        </w:rPr>
        <w:t>&gt;&gt;</w:t>
      </w:r>
      <w:r w:rsidR="00536555" w:rsidRPr="00F714BD">
        <w:rPr>
          <w:rFonts w:ascii="Sylfaen" w:hAnsi="Sylfaen"/>
          <w:bCs/>
          <w:lang w:val="af-ZA"/>
        </w:rPr>
        <w:t xml:space="preserve"> </w:t>
      </w:r>
      <w:r w:rsidR="00536555" w:rsidRPr="00062A5C">
        <w:rPr>
          <w:rFonts w:ascii="Sylfaen" w:hAnsi="Sylfaen"/>
        </w:rPr>
        <w:t xml:space="preserve"> </w:t>
      </w:r>
      <w:r w:rsidR="00536555" w:rsidRPr="00F714BD">
        <w:rPr>
          <w:rFonts w:ascii="Sylfaen" w:hAnsi="Sylfaen"/>
        </w:rPr>
        <w:t>Общественная некоммерческая организация</w:t>
      </w:r>
      <w:r w:rsidR="00536555" w:rsidRPr="000B2CFA">
        <w:rPr>
          <w:rFonts w:ascii="GHEA Grapalat" w:hAnsi="GHEA Grapalat"/>
        </w:rPr>
        <w:t xml:space="preserve"> </w:t>
      </w:r>
      <w:r w:rsidRPr="000B2CFA">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7E880149" w14:textId="77777777"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42A65B22" w14:textId="77777777"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03030CE2" w14:textId="77777777"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BE6627" w:rsidRPr="00BE6627">
        <w:rPr>
          <w:rFonts w:ascii="GHEA Grapalat" w:hAnsi="GHEA Grapalat"/>
          <w:i/>
          <w:sz w:val="24"/>
          <w:szCs w:val="24"/>
          <w:u w:val="single"/>
          <w:lang w:val="af-ZA" w:eastAsia="en-US" w:bidi="ar-SA"/>
        </w:rPr>
        <w:t>armmik75@mail.ru</w:t>
      </w:r>
      <w:r w:rsidR="00BE6627" w:rsidRPr="009044F1">
        <w:rPr>
          <w:rFonts w:ascii="GHEA Grapalat" w:hAnsi="GHEA Grapalat"/>
          <w:sz w:val="24"/>
          <w:szCs w:val="24"/>
        </w:rPr>
        <w:t xml:space="preserve"> </w:t>
      </w:r>
      <w:r w:rsidRPr="009044F1">
        <w:rPr>
          <w:rFonts w:ascii="GHEA Grapalat" w:hAnsi="GHEA Grapalat"/>
          <w:sz w:val="24"/>
          <w:szCs w:val="24"/>
        </w:rPr>
        <w:t>".</w:t>
      </w:r>
    </w:p>
    <w:p w14:paraId="2711F24D" w14:textId="77777777"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7689304A" w14:textId="77777777" w:rsidR="00096865" w:rsidRPr="009044F1" w:rsidRDefault="00096865" w:rsidP="00B46D58">
      <w:pPr>
        <w:pStyle w:val="Heading3"/>
        <w:keepNext w:val="0"/>
        <w:widowControl w:val="0"/>
        <w:spacing w:after="160" w:line="240" w:lineRule="auto"/>
        <w:rPr>
          <w:rFonts w:ascii="GHEA Grapalat" w:hAnsi="GHEA Grapalat"/>
          <w:sz w:val="24"/>
          <w:szCs w:val="24"/>
        </w:rPr>
      </w:pPr>
    </w:p>
    <w:p w14:paraId="080E8032"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2F58B4A3" w14:textId="6DA8F0D3"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w:t>
      </w:r>
      <w:r w:rsidR="00ED5077">
        <w:rPr>
          <w:rFonts w:ascii="GHEA Grapalat" w:hAnsi="GHEA Grapalat"/>
          <w:i w:val="0"/>
          <w:sz w:val="24"/>
          <w:szCs w:val="24"/>
        </w:rPr>
        <w:t>молока</w:t>
      </w:r>
      <w:r w:rsidRPr="009044F1">
        <w:rPr>
          <w:rFonts w:ascii="GHEA Grapalat" w:hAnsi="GHEA Grapalat"/>
          <w:i w:val="0"/>
          <w:sz w:val="24"/>
          <w:szCs w:val="24"/>
        </w:rPr>
        <w:t xml:space="preserve">" (далее — </w:t>
      </w:r>
      <w:r w:rsidR="00E45E98">
        <w:rPr>
          <w:rFonts w:ascii="GHEA Grapalat" w:hAnsi="GHEA Grapalat"/>
          <w:i w:val="0"/>
          <w:sz w:val="24"/>
          <w:szCs w:val="24"/>
        </w:rPr>
        <w:t>также товар) для нужд "</w:t>
      </w:r>
      <w:r w:rsidR="00536555" w:rsidRPr="00536555">
        <w:rPr>
          <w:rFonts w:ascii="GHEA Grapalat" w:hAnsi="GHEA Grapalat"/>
          <w:i w:val="0"/>
          <w:sz w:val="24"/>
          <w:szCs w:val="24"/>
          <w:lang w:val="hy-AM"/>
        </w:rPr>
        <w:t>&lt;&lt;Д</w:t>
      </w:r>
      <w:r w:rsidR="00536555" w:rsidRPr="00536555">
        <w:rPr>
          <w:rFonts w:ascii="GHEA Grapalat" w:hAnsi="GHEA Grapalat"/>
          <w:bCs/>
          <w:i w:val="0"/>
          <w:sz w:val="24"/>
          <w:szCs w:val="24"/>
          <w:lang w:val="af-ZA"/>
        </w:rPr>
        <w:t>ошкольно</w:t>
      </w:r>
      <w:proofErr w:type="spellStart"/>
      <w:r w:rsidR="00536555" w:rsidRPr="00536555">
        <w:rPr>
          <w:rFonts w:ascii="GHEA Grapalat" w:hAnsi="GHEA Grapalat"/>
          <w:bCs/>
          <w:i w:val="0"/>
          <w:sz w:val="24"/>
          <w:szCs w:val="24"/>
        </w:rPr>
        <w:t>го</w:t>
      </w:r>
      <w:proofErr w:type="spellEnd"/>
      <w:r w:rsidR="00536555" w:rsidRPr="00536555">
        <w:rPr>
          <w:rFonts w:ascii="GHEA Grapalat" w:hAnsi="GHEA Grapalat"/>
          <w:bCs/>
          <w:i w:val="0"/>
          <w:sz w:val="24"/>
          <w:szCs w:val="24"/>
          <w:lang w:val="af-ZA"/>
        </w:rPr>
        <w:t xml:space="preserve"> образовательно</w:t>
      </w:r>
      <w:proofErr w:type="spellStart"/>
      <w:r w:rsidR="00536555" w:rsidRPr="00536555">
        <w:rPr>
          <w:rFonts w:ascii="GHEA Grapalat" w:hAnsi="GHEA Grapalat"/>
          <w:bCs/>
          <w:i w:val="0"/>
          <w:sz w:val="24"/>
          <w:szCs w:val="24"/>
        </w:rPr>
        <w:t>го</w:t>
      </w:r>
      <w:proofErr w:type="spellEnd"/>
      <w:r w:rsidR="00536555" w:rsidRPr="00536555">
        <w:rPr>
          <w:rFonts w:ascii="GHEA Grapalat" w:hAnsi="GHEA Grapalat"/>
          <w:bCs/>
          <w:i w:val="0"/>
          <w:sz w:val="24"/>
          <w:szCs w:val="24"/>
          <w:lang w:val="af-ZA"/>
        </w:rPr>
        <w:t xml:space="preserve"> уч</w:t>
      </w:r>
      <w:r w:rsidR="00536555" w:rsidRPr="00536555">
        <w:rPr>
          <w:rFonts w:ascii="GHEA Grapalat" w:hAnsi="GHEA Grapalat"/>
          <w:bCs/>
          <w:i w:val="0"/>
          <w:sz w:val="24"/>
          <w:szCs w:val="24"/>
        </w:rPr>
        <w:t>е</w:t>
      </w:r>
      <w:r w:rsidR="00536555" w:rsidRPr="00536555">
        <w:rPr>
          <w:rFonts w:ascii="GHEA Grapalat" w:hAnsi="GHEA Grapalat"/>
          <w:bCs/>
          <w:i w:val="0"/>
          <w:sz w:val="24"/>
          <w:szCs w:val="24"/>
          <w:lang w:val="af-ZA"/>
        </w:rPr>
        <w:t>реждени</w:t>
      </w:r>
      <w:r w:rsidR="00536555" w:rsidRPr="00536555">
        <w:rPr>
          <w:rFonts w:ascii="GHEA Grapalat" w:hAnsi="GHEA Grapalat"/>
          <w:bCs/>
          <w:i w:val="0"/>
          <w:sz w:val="24"/>
          <w:szCs w:val="24"/>
        </w:rPr>
        <w:t>я</w:t>
      </w:r>
      <w:r w:rsidR="00536555" w:rsidRPr="00536555">
        <w:rPr>
          <w:rFonts w:ascii="GHEA Grapalat" w:hAnsi="GHEA Grapalat"/>
          <w:bCs/>
          <w:i w:val="0"/>
          <w:sz w:val="24"/>
          <w:szCs w:val="24"/>
          <w:lang w:val="hy-AM"/>
        </w:rPr>
        <w:t xml:space="preserve"> </w:t>
      </w:r>
      <w:r w:rsidR="00536555" w:rsidRPr="00536555">
        <w:rPr>
          <w:rFonts w:ascii="GHEA Grapalat" w:hAnsi="GHEA Grapalat"/>
          <w:i w:val="0"/>
          <w:sz w:val="24"/>
          <w:szCs w:val="24"/>
        </w:rPr>
        <w:t>РА</w:t>
      </w:r>
      <w:r w:rsidR="00536555" w:rsidRPr="00536555">
        <w:rPr>
          <w:rFonts w:ascii="GHEA Grapalat" w:hAnsi="GHEA Grapalat"/>
          <w:bCs/>
          <w:i w:val="0"/>
          <w:sz w:val="24"/>
          <w:szCs w:val="24"/>
          <w:lang w:val="af-ZA"/>
        </w:rPr>
        <w:t xml:space="preserve"> </w:t>
      </w:r>
      <w:proofErr w:type="spellStart"/>
      <w:r w:rsidR="00536555" w:rsidRPr="00536555">
        <w:rPr>
          <w:rFonts w:ascii="GHEA Grapalat" w:hAnsi="GHEA Grapalat"/>
          <w:i w:val="0"/>
          <w:sz w:val="24"/>
          <w:szCs w:val="24"/>
        </w:rPr>
        <w:t>Лориск</w:t>
      </w:r>
      <w:proofErr w:type="spellEnd"/>
      <w:r w:rsidR="00536555" w:rsidRPr="00536555">
        <w:rPr>
          <w:rFonts w:ascii="GHEA Grapalat" w:hAnsi="GHEA Grapalat"/>
          <w:i w:val="0"/>
          <w:sz w:val="24"/>
          <w:szCs w:val="24"/>
          <w:lang w:val="hy-AM"/>
        </w:rPr>
        <w:t>ого</w:t>
      </w:r>
      <w:r w:rsidR="00536555" w:rsidRPr="00536555">
        <w:rPr>
          <w:rFonts w:ascii="GHEA Grapalat" w:hAnsi="GHEA Grapalat"/>
          <w:i w:val="0"/>
          <w:sz w:val="24"/>
          <w:szCs w:val="24"/>
        </w:rPr>
        <w:t xml:space="preserve">  </w:t>
      </w:r>
      <w:proofErr w:type="spellStart"/>
      <w:r w:rsidR="00536555" w:rsidRPr="00536555">
        <w:rPr>
          <w:rFonts w:ascii="GHEA Grapalat" w:hAnsi="GHEA Grapalat"/>
          <w:i w:val="0"/>
          <w:sz w:val="24"/>
          <w:szCs w:val="24"/>
        </w:rPr>
        <w:t>област</w:t>
      </w:r>
      <w:proofErr w:type="spellEnd"/>
      <w:r w:rsidR="00536555" w:rsidRPr="00536555">
        <w:rPr>
          <w:rFonts w:ascii="GHEA Grapalat" w:hAnsi="GHEA Grapalat"/>
          <w:i w:val="0"/>
          <w:sz w:val="24"/>
          <w:szCs w:val="24"/>
          <w:lang w:val="hy-AM"/>
        </w:rPr>
        <w:t>а</w:t>
      </w:r>
      <w:r w:rsidR="00536555" w:rsidRPr="00536555">
        <w:rPr>
          <w:rFonts w:ascii="GHEA Grapalat" w:hAnsi="GHEA Grapalat"/>
          <w:i w:val="0"/>
          <w:sz w:val="24"/>
          <w:szCs w:val="24"/>
        </w:rPr>
        <w:t xml:space="preserve"> муниципалитет</w:t>
      </w:r>
      <w:r w:rsidR="00536555" w:rsidRPr="00536555">
        <w:rPr>
          <w:rFonts w:ascii="GHEA Grapalat" w:hAnsi="GHEA Grapalat"/>
          <w:i w:val="0"/>
          <w:sz w:val="24"/>
          <w:szCs w:val="24"/>
          <w:lang w:val="hy-AM"/>
        </w:rPr>
        <w:t>а</w:t>
      </w:r>
      <w:r w:rsidR="00536555" w:rsidRPr="00536555">
        <w:rPr>
          <w:rFonts w:ascii="GHEA Grapalat" w:hAnsi="GHEA Grapalat"/>
          <w:i w:val="0"/>
          <w:sz w:val="24"/>
          <w:szCs w:val="24"/>
        </w:rPr>
        <w:t xml:space="preserve"> </w:t>
      </w:r>
      <w:proofErr w:type="spellStart"/>
      <w:r w:rsidR="00536555" w:rsidRPr="00536555">
        <w:rPr>
          <w:rFonts w:ascii="GHEA Grapalat" w:hAnsi="GHEA Grapalat"/>
          <w:i w:val="0"/>
          <w:sz w:val="24"/>
          <w:szCs w:val="24"/>
        </w:rPr>
        <w:t>Одзуна</w:t>
      </w:r>
      <w:proofErr w:type="spellEnd"/>
      <w:r w:rsidR="00536555" w:rsidRPr="00536555">
        <w:rPr>
          <w:rFonts w:ascii="GHEA Grapalat" w:hAnsi="GHEA Grapalat"/>
          <w:i w:val="0"/>
          <w:sz w:val="24"/>
          <w:szCs w:val="24"/>
          <w:lang w:val="hy-AM"/>
        </w:rPr>
        <w:t>&gt;&gt;</w:t>
      </w:r>
      <w:r w:rsidRPr="009044F1">
        <w:rPr>
          <w:rFonts w:ascii="GHEA Grapalat" w:hAnsi="GHEA Grapalat"/>
          <w:i w:val="0"/>
          <w:sz w:val="24"/>
          <w:szCs w:val="24"/>
        </w:rPr>
        <w:t>", которые сгрупп</w:t>
      </w:r>
      <w:r w:rsidR="00536555">
        <w:rPr>
          <w:rFonts w:ascii="GHEA Grapalat" w:hAnsi="GHEA Grapalat"/>
          <w:i w:val="0"/>
          <w:sz w:val="24"/>
          <w:szCs w:val="24"/>
        </w:rPr>
        <w:t>ированы в лоты "</w:t>
      </w:r>
      <w:r w:rsidR="00ED5077">
        <w:rPr>
          <w:rFonts w:ascii="GHEA Grapalat" w:hAnsi="GHEA Grapalat"/>
          <w:i w:val="0"/>
          <w:sz w:val="24"/>
          <w:szCs w:val="24"/>
        </w:rPr>
        <w:t>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2905CD" w14:paraId="2BC95BFE" w14:textId="77777777" w:rsidTr="004E0B7B">
        <w:trPr>
          <w:jc w:val="center"/>
        </w:trPr>
        <w:tc>
          <w:tcPr>
            <w:tcW w:w="1530" w:type="dxa"/>
            <w:vAlign w:val="center"/>
          </w:tcPr>
          <w:p w14:paraId="7916AD13" w14:textId="77777777" w:rsidR="00096865" w:rsidRPr="002905CD" w:rsidRDefault="00096865" w:rsidP="00B46D58">
            <w:pPr>
              <w:pStyle w:val="BodyTextIndent2"/>
              <w:widowControl w:val="0"/>
              <w:spacing w:after="120" w:line="240" w:lineRule="auto"/>
              <w:ind w:firstLine="0"/>
              <w:jc w:val="center"/>
              <w:rPr>
                <w:rFonts w:ascii="GHEA Grapalat" w:hAnsi="GHEA Grapalat"/>
                <w:b/>
                <w:bCs/>
                <w:i/>
                <w:iCs/>
                <w:sz w:val="16"/>
                <w:szCs w:val="16"/>
              </w:rPr>
            </w:pPr>
            <w:r w:rsidRPr="002905CD">
              <w:rPr>
                <w:rFonts w:ascii="GHEA Grapalat" w:hAnsi="GHEA Grapalat"/>
                <w:b/>
                <w:i/>
                <w:sz w:val="16"/>
                <w:szCs w:val="16"/>
              </w:rPr>
              <w:t>Номера лотов</w:t>
            </w:r>
          </w:p>
        </w:tc>
        <w:tc>
          <w:tcPr>
            <w:tcW w:w="7704" w:type="dxa"/>
            <w:vAlign w:val="center"/>
          </w:tcPr>
          <w:p w14:paraId="75FAA643" w14:textId="77777777" w:rsidR="00096865" w:rsidRPr="002905CD" w:rsidRDefault="00096865" w:rsidP="00B46D58">
            <w:pPr>
              <w:pStyle w:val="BodyTextIndent2"/>
              <w:widowControl w:val="0"/>
              <w:spacing w:after="120" w:line="240" w:lineRule="auto"/>
              <w:ind w:firstLine="0"/>
              <w:jc w:val="center"/>
              <w:rPr>
                <w:rFonts w:ascii="GHEA Grapalat" w:hAnsi="GHEA Grapalat"/>
                <w:b/>
                <w:bCs/>
                <w:i/>
                <w:iCs/>
                <w:sz w:val="16"/>
                <w:szCs w:val="16"/>
              </w:rPr>
            </w:pPr>
            <w:r w:rsidRPr="002905CD">
              <w:rPr>
                <w:rFonts w:ascii="GHEA Grapalat" w:hAnsi="GHEA Grapalat"/>
                <w:b/>
                <w:i/>
                <w:sz w:val="16"/>
                <w:szCs w:val="16"/>
              </w:rPr>
              <w:t>Наименование лота</w:t>
            </w:r>
          </w:p>
        </w:tc>
      </w:tr>
      <w:tr w:rsidR="002905CD" w:rsidRPr="002905CD" w14:paraId="02D66189" w14:textId="77777777" w:rsidTr="00687FCA">
        <w:trPr>
          <w:jc w:val="center"/>
        </w:trPr>
        <w:tc>
          <w:tcPr>
            <w:tcW w:w="1530" w:type="dxa"/>
            <w:vAlign w:val="center"/>
          </w:tcPr>
          <w:p w14:paraId="66DAD84B" w14:textId="77777777" w:rsidR="002905CD" w:rsidRPr="002905CD" w:rsidRDefault="002905CD" w:rsidP="00B46D58">
            <w:pPr>
              <w:pStyle w:val="BodyTextIndent2"/>
              <w:widowControl w:val="0"/>
              <w:spacing w:after="120" w:line="240" w:lineRule="auto"/>
              <w:ind w:firstLine="0"/>
              <w:jc w:val="center"/>
              <w:rPr>
                <w:rFonts w:ascii="GHEA Grapalat" w:hAnsi="GHEA Grapalat"/>
                <w:sz w:val="16"/>
                <w:szCs w:val="16"/>
              </w:rPr>
            </w:pPr>
            <w:r w:rsidRPr="002905CD">
              <w:rPr>
                <w:rFonts w:ascii="GHEA Grapalat" w:hAnsi="GHEA Grapalat"/>
                <w:sz w:val="16"/>
                <w:szCs w:val="16"/>
              </w:rPr>
              <w:t>1</w:t>
            </w:r>
          </w:p>
        </w:tc>
        <w:tc>
          <w:tcPr>
            <w:tcW w:w="7704" w:type="dxa"/>
          </w:tcPr>
          <w:p w14:paraId="74A897D9" w14:textId="0159C522" w:rsidR="002905CD" w:rsidRPr="002905CD" w:rsidRDefault="00ED5077" w:rsidP="00687FCA">
            <w:pPr>
              <w:widowControl w:val="0"/>
              <w:jc w:val="center"/>
              <w:rPr>
                <w:rFonts w:ascii="GHEA Grapalat" w:hAnsi="GHEA Grapalat"/>
                <w:sz w:val="16"/>
                <w:szCs w:val="16"/>
              </w:rPr>
            </w:pPr>
            <w:r>
              <w:rPr>
                <w:rFonts w:ascii="GHEA Grapalat" w:hAnsi="GHEA Grapalat"/>
                <w:sz w:val="16"/>
                <w:szCs w:val="16"/>
              </w:rPr>
              <w:t>молоко</w:t>
            </w:r>
          </w:p>
        </w:tc>
      </w:tr>
    </w:tbl>
    <w:p w14:paraId="4B93CB09" w14:textId="77777777"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14:paraId="7FE0FD6B" w14:textId="77777777"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7566FA50"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0A9DC66D"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61D204B5" w14:textId="77777777"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w:t>
      </w:r>
    </w:p>
    <w:p w14:paraId="510B8E09"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14:paraId="4354D9E5"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
    <w:p w14:paraId="2937EBE0"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6160C75D"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 xml:space="preserve">которые по состоянию на день подачи заявки включены в список </w:t>
      </w:r>
      <w:r w:rsidRPr="009044F1">
        <w:rPr>
          <w:rFonts w:ascii="GHEA Grapalat" w:hAnsi="GHEA Grapalat"/>
        </w:rPr>
        <w:lastRenderedPageBreak/>
        <w:t>участников, не имеющих права на участие в процессе закупок.</w:t>
      </w:r>
    </w:p>
    <w:p w14:paraId="58CD3691" w14:textId="77777777"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53B33536"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1D0D3EF9" w14:textId="77777777"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20358E95" w14:textId="77777777"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41AB9F7A"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7011F1BF"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7B7411D6"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2EDD3CD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78741F47"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19E0EDD1"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65102AB0" w14:textId="77777777"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lastRenderedPageBreak/>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384291E2"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6CE34CD0"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6706ACDD"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06228A4F"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76209B03" w14:textId="77777777"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14:paraId="5BE7C9A2" w14:textId="77777777" w:rsidR="004175B6"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14:paraId="662F3C51" w14:textId="77777777"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3D29E1EB" w14:textId="77777777"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0ACCBCD5" w14:textId="77777777"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6B74DD4A" w14:textId="77777777"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w:t>
      </w:r>
      <w:r w:rsidR="000A6B75" w:rsidRPr="009044F1">
        <w:rPr>
          <w:rFonts w:ascii="GHEA Grapalat" w:hAnsi="GHEA Grapalat"/>
          <w:sz w:val="24"/>
          <w:szCs w:val="24"/>
        </w:rPr>
        <w:lastRenderedPageBreak/>
        <w:t>отклоняются как заявки, поданные в порядке совместной деятельности, так и заявки, представленные отдельно.</w:t>
      </w:r>
    </w:p>
    <w:p w14:paraId="7D5A5CA3" w14:textId="77777777"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0EA0C3B1" w14:textId="77777777" w:rsidR="00096865" w:rsidRPr="009044F1" w:rsidRDefault="00096865" w:rsidP="00B46D58">
      <w:pPr>
        <w:widowControl w:val="0"/>
        <w:spacing w:after="160"/>
        <w:ind w:firstLine="567"/>
        <w:jc w:val="both"/>
        <w:rPr>
          <w:rFonts w:ascii="GHEA Grapalat" w:hAnsi="GHEA Grapalat"/>
          <w:b/>
        </w:rPr>
      </w:pPr>
    </w:p>
    <w:p w14:paraId="4880151F" w14:textId="77777777"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74B72C76"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3231A1C8" w14:textId="77777777"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2"/>
        <w:t>5</w:t>
      </w:r>
      <w:r w:rsidRPr="009044F1">
        <w:rPr>
          <w:rFonts w:ascii="GHEA Grapalat" w:hAnsi="GHEA Grapalat"/>
        </w:rPr>
        <w:t>.</w:t>
      </w:r>
      <w:r w:rsidR="00AA7117">
        <w:rPr>
          <w:rFonts w:ascii="GHEA Grapalat" w:hAnsi="GHEA Grapalat"/>
        </w:rPr>
        <w:t xml:space="preserve"> </w:t>
      </w:r>
    </w:p>
    <w:p w14:paraId="35183353"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7C75BD6F"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lastRenderedPageBreak/>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4BF133B3"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14:paraId="7F5934E9"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1C4FDB83" w14:textId="77777777" w:rsidR="00B051BE" w:rsidRPr="009044F1" w:rsidRDefault="00B051BE" w:rsidP="00B46D58">
      <w:pPr>
        <w:widowControl w:val="0"/>
        <w:spacing w:after="160"/>
        <w:jc w:val="center"/>
        <w:rPr>
          <w:rFonts w:ascii="GHEA Grapalat" w:hAnsi="GHEA Grapalat"/>
          <w:b/>
        </w:rPr>
      </w:pPr>
    </w:p>
    <w:p w14:paraId="3EA4F6A6"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599711C6"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1391C01C" w14:textId="77777777"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5983AA38" w14:textId="77777777"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14:paraId="2B25FB17" w14:textId="77777777" w:rsidR="00A80ECD" w:rsidRDefault="0009686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w:t>
      </w:r>
      <w:r w:rsidR="00A70E4C" w:rsidRPr="00CE71AA">
        <w:rPr>
          <w:rFonts w:ascii="GHEA Grapalat" w:hAnsi="GHEA Grapalat"/>
          <w:sz w:val="24"/>
          <w:szCs w:val="24"/>
        </w:rPr>
        <w:t>в Комиссию</w:t>
      </w:r>
      <w:r w:rsidR="00A70E4C" w:rsidRPr="009044F1">
        <w:rPr>
          <w:rFonts w:ascii="GHEA Grapalat" w:hAnsi="GHEA Grapalat"/>
          <w:sz w:val="24"/>
          <w:szCs w:val="24"/>
        </w:rPr>
        <w:t xml:space="preserve"> </w:t>
      </w:r>
      <w:r w:rsidRPr="009044F1">
        <w:rPr>
          <w:rFonts w:ascii="GHEA Grapalat" w:hAnsi="GHEA Grapalat"/>
          <w:sz w:val="24"/>
          <w:szCs w:val="24"/>
        </w:rPr>
        <w:t>не позднее, чем "</w:t>
      </w:r>
      <w:r w:rsidR="008A02E2">
        <w:rPr>
          <w:rFonts w:ascii="GHEA Grapalat" w:hAnsi="GHEA Grapalat"/>
          <w:sz w:val="24"/>
          <w:szCs w:val="24"/>
        </w:rPr>
        <w:t>13</w:t>
      </w:r>
      <w:r w:rsidR="002E2438">
        <w:rPr>
          <w:rFonts w:ascii="GHEA Grapalat" w:hAnsi="GHEA Grapalat"/>
          <w:sz w:val="24"/>
          <w:szCs w:val="24"/>
        </w:rPr>
        <w:t>:00" часов "7</w:t>
      </w:r>
      <w:r w:rsidRPr="009044F1">
        <w:rPr>
          <w:rFonts w:ascii="GHEA Grapalat" w:hAnsi="GHEA Grapalat"/>
          <w:sz w:val="24"/>
          <w:szCs w:val="24"/>
        </w:rPr>
        <w:t xml:space="preserve">"-го дня опубликования в </w:t>
      </w:r>
      <w:r w:rsidR="00FB10C7">
        <w:rPr>
          <w:rFonts w:ascii="GHEA Grapalat" w:hAnsi="GHEA Grapalat"/>
          <w:sz w:val="24"/>
          <w:szCs w:val="24"/>
        </w:rPr>
        <w:t xml:space="preserve">бюллетене </w:t>
      </w:r>
      <w:r w:rsidRPr="009044F1">
        <w:rPr>
          <w:rFonts w:ascii="GHEA Grapalat" w:hAnsi="GHEA Grapalat"/>
          <w:sz w:val="24"/>
          <w:szCs w:val="24"/>
        </w:rPr>
        <w:t>объявления и приглашения на настоящую процедуру.</w:t>
      </w:r>
      <w:r w:rsidR="00AA7117">
        <w:rPr>
          <w:rFonts w:ascii="GHEA Grapalat" w:hAnsi="GHEA Grapalat"/>
          <w:sz w:val="24"/>
          <w:szCs w:val="24"/>
        </w:rPr>
        <w:t xml:space="preserve"> </w:t>
      </w:r>
    </w:p>
    <w:p w14:paraId="6B1E658A" w14:textId="7B722779" w:rsidR="00A80ECD" w:rsidRDefault="00A80ECD" w:rsidP="008C6890">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r w:rsidR="002E2438" w:rsidRPr="002E2438">
        <w:rPr>
          <w:rFonts w:ascii="GHEA Grapalat" w:hAnsi="GHEA Grapalat"/>
          <w:sz w:val="24"/>
          <w:szCs w:val="24"/>
        </w:rPr>
        <w:t xml:space="preserve"> </w:t>
      </w:r>
      <w:r w:rsidR="002E2438" w:rsidRPr="006E4F51">
        <w:rPr>
          <w:rFonts w:ascii="GHEA Grapalat" w:hAnsi="GHEA Grapalat"/>
          <w:sz w:val="24"/>
          <w:szCs w:val="24"/>
        </w:rPr>
        <w:t xml:space="preserve">РА, </w:t>
      </w:r>
      <w:proofErr w:type="spellStart"/>
      <w:r w:rsidR="002E2438" w:rsidRPr="006E4F51">
        <w:rPr>
          <w:rFonts w:ascii="GHEA Grapalat" w:hAnsi="GHEA Grapalat"/>
          <w:sz w:val="24"/>
          <w:szCs w:val="24"/>
        </w:rPr>
        <w:t>Лориский</w:t>
      </w:r>
      <w:proofErr w:type="spellEnd"/>
      <w:r w:rsidR="002E2438" w:rsidRPr="006E4F51">
        <w:rPr>
          <w:rFonts w:ascii="GHEA Grapalat" w:hAnsi="GHEA Grapalat"/>
          <w:sz w:val="24"/>
          <w:szCs w:val="24"/>
        </w:rPr>
        <w:t xml:space="preserve">  область, с. </w:t>
      </w:r>
      <w:proofErr w:type="spellStart"/>
      <w:r w:rsidR="002E2438" w:rsidRPr="006E4F51">
        <w:rPr>
          <w:rFonts w:ascii="GHEA Grapalat" w:hAnsi="GHEA Grapalat"/>
          <w:sz w:val="24"/>
          <w:szCs w:val="24"/>
        </w:rPr>
        <w:t>Одзун</w:t>
      </w:r>
      <w:proofErr w:type="spellEnd"/>
      <w:r w:rsidR="002E2438" w:rsidRPr="006E4F51">
        <w:rPr>
          <w:rFonts w:ascii="GHEA Grapalat" w:hAnsi="GHEA Grapalat"/>
          <w:sz w:val="24"/>
          <w:szCs w:val="24"/>
        </w:rPr>
        <w:t>; ул.6,дом 10</w:t>
      </w:r>
      <w:r>
        <w:rPr>
          <w:rFonts w:ascii="GHEA Grapalat" w:hAnsi="GHEA Grapalat"/>
          <w:sz w:val="24"/>
          <w:szCs w:val="24"/>
        </w:rPr>
        <w:t>" не позднее, чем "</w:t>
      </w:r>
      <w:r w:rsidR="002E2438" w:rsidRPr="002E2438">
        <w:rPr>
          <w:rFonts w:ascii="GHEA Grapalat" w:hAnsi="GHEA Grapalat"/>
          <w:sz w:val="24"/>
          <w:szCs w:val="24"/>
        </w:rPr>
        <w:t>1</w:t>
      </w:r>
      <w:r w:rsidR="00ED5077">
        <w:rPr>
          <w:rFonts w:ascii="GHEA Grapalat" w:hAnsi="GHEA Grapalat"/>
          <w:sz w:val="24"/>
          <w:szCs w:val="24"/>
        </w:rPr>
        <w:t>3</w:t>
      </w:r>
      <w:r w:rsidR="002E2438" w:rsidRPr="002E2438">
        <w:rPr>
          <w:rFonts w:ascii="GHEA Grapalat" w:hAnsi="GHEA Grapalat"/>
          <w:sz w:val="24"/>
          <w:szCs w:val="24"/>
        </w:rPr>
        <w:t>:00</w:t>
      </w:r>
      <w:r w:rsidR="002E2438">
        <w:rPr>
          <w:rFonts w:ascii="GHEA Grapalat" w:hAnsi="GHEA Grapalat"/>
          <w:sz w:val="24"/>
          <w:szCs w:val="24"/>
        </w:rPr>
        <w:t>" часов "7</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14:paraId="082A4437" w14:textId="77777777" w:rsidR="00A80ECD" w:rsidRDefault="00A80ECD" w:rsidP="008C6890">
      <w:pPr>
        <w:pStyle w:val="BodyTextIndent2"/>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2E2438">
        <w:rPr>
          <w:rFonts w:ascii="GHEA Grapalat" w:hAnsi="GHEA Grapalat"/>
          <w:sz w:val="24"/>
          <w:szCs w:val="24"/>
        </w:rPr>
        <w:t>А. Микаелян</w:t>
      </w:r>
      <w:r>
        <w:rPr>
          <w:rFonts w:ascii="GHEA Grapalat" w:hAnsi="GHEA Grapalat"/>
          <w:sz w:val="24"/>
          <w:szCs w:val="24"/>
        </w:rPr>
        <w:t xml:space="preserve">. Секретарь комиссии регистрирует заявки в </w:t>
      </w:r>
      <w:r>
        <w:rPr>
          <w:rFonts w:ascii="GHEA Grapalat" w:hAnsi="GHEA Grapalat"/>
          <w:sz w:val="24"/>
          <w:szCs w:val="24"/>
        </w:rPr>
        <w:lastRenderedPageBreak/>
        <w:t>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5887A6CE" w14:textId="77777777"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671708D9"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79BB48C4"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14:paraId="20E3828A" w14:textId="77777777"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14:paraId="53139B02" w14:textId="77777777"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14:paraId="322E8261"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14:paraId="3D4C973C" w14:textId="77777777"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14:paraId="3E52A406" w14:textId="77777777" w:rsidR="00071119" w:rsidRDefault="00EA0D10"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  </w:t>
      </w:r>
      <w:r w:rsidR="00932115">
        <w:rPr>
          <w:rFonts w:ascii="GHEA Grapalat" w:hAnsi="GHEA Grapalat"/>
        </w:rPr>
        <w:t>2</w:t>
      </w:r>
      <w:r w:rsidR="005F25EF">
        <w:rPr>
          <w:rFonts w:ascii="GHEA Grapalat" w:hAnsi="GHEA Grapalat"/>
        </w:rPr>
        <w:t xml:space="preserve">) </w:t>
      </w:r>
      <w:r w:rsidR="005F25EF" w:rsidRPr="007930E2">
        <w:rPr>
          <w:rFonts w:ascii="GHEA Grapalat" w:hAnsi="GHEA Grapalat"/>
          <w:sz w:val="24"/>
          <w:szCs w:val="24"/>
        </w:rPr>
        <w:t>технические характеристики</w:t>
      </w:r>
      <w:r w:rsidR="00932115" w:rsidRPr="00932115">
        <w:rPr>
          <w:rFonts w:ascii="GHEA Grapalat" w:hAnsi="GHEA Grapalat" w:cs="Sylfaen"/>
          <w:sz w:val="24"/>
          <w:szCs w:val="24"/>
        </w:rPr>
        <w:t xml:space="preserve"> предлагаемого им товара</w:t>
      </w:r>
      <w:r w:rsidR="005F25EF" w:rsidRPr="007930E2">
        <w:rPr>
          <w:rFonts w:ascii="GHEA Grapalat" w:hAnsi="GHEA Grapalat"/>
          <w:sz w:val="24"/>
          <w:szCs w:val="24"/>
        </w:rPr>
        <w:t xml:space="preserve">, а также товарный знак, </w:t>
      </w:r>
      <w:r w:rsidR="00932115" w:rsidRPr="00932115">
        <w:rPr>
          <w:rFonts w:ascii="GHEA Grapalat" w:hAnsi="GHEA Grapalat" w:cs="Sylfaen"/>
          <w:sz w:val="24"/>
          <w:szCs w:val="24"/>
        </w:rPr>
        <w:t>фирменное наименование, марка</w:t>
      </w:r>
      <w:r w:rsidR="00932115">
        <w:rPr>
          <w:rFonts w:ascii="GHEA Grapalat" w:hAnsi="GHEA Grapalat" w:cs="Sylfaen"/>
          <w:sz w:val="24"/>
          <w:szCs w:val="24"/>
        </w:rPr>
        <w:t xml:space="preserve"> и</w:t>
      </w:r>
      <w:r w:rsidR="00932115" w:rsidRPr="007930E2">
        <w:rPr>
          <w:rFonts w:ascii="GHEA Grapalat" w:hAnsi="GHEA Grapalat"/>
          <w:sz w:val="24"/>
          <w:szCs w:val="24"/>
        </w:rPr>
        <w:t xml:space="preserve"> </w:t>
      </w:r>
      <w:r w:rsidR="005F25EF" w:rsidRPr="007930E2">
        <w:rPr>
          <w:rFonts w:ascii="GHEA Grapalat" w:hAnsi="GHEA Grapalat"/>
          <w:sz w:val="24"/>
          <w:szCs w:val="24"/>
        </w:rPr>
        <w:t>наименование производителя, (далее — полное описание товара</w:t>
      </w:r>
      <w:r w:rsidR="005F25EF">
        <w:rPr>
          <w:rFonts w:ascii="GHEA Grapalat" w:hAnsi="GHEA Grapalat"/>
        </w:rPr>
        <w:t>)</w:t>
      </w:r>
      <w:r w:rsidR="00EA6AE0">
        <w:rPr>
          <w:rStyle w:val="FootnoteReference"/>
          <w:rFonts w:ascii="GHEA Grapalat" w:hAnsi="GHEA Grapalat" w:cs="Sylfaen"/>
          <w:sz w:val="24"/>
          <w:szCs w:val="24"/>
        </w:rPr>
        <w:footnoteReference w:customMarkFollows="1" w:id="3"/>
        <w:t>7</w:t>
      </w:r>
      <w:r w:rsidR="005F25EF">
        <w:rPr>
          <w:rFonts w:ascii="GHEA Grapalat" w:hAnsi="GHEA Grapalat" w:cs="Sylfaen"/>
          <w:sz w:val="24"/>
          <w:szCs w:val="24"/>
        </w:rPr>
        <w:t>:</w:t>
      </w:r>
      <w:r w:rsidR="00932115" w:rsidRPr="00932115">
        <w:t xml:space="preserve"> </w:t>
      </w:r>
    </w:p>
    <w:p w14:paraId="036B621C" w14:textId="77777777"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499F7D2D" w14:textId="77777777"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 xml:space="preserve">копию агентского договора и данные лица, являющегося стороной </w:t>
      </w:r>
      <w:r w:rsidR="003E3FD0" w:rsidRPr="009044F1">
        <w:rPr>
          <w:rFonts w:ascii="GHEA Grapalat" w:hAnsi="GHEA Grapalat"/>
          <w:sz w:val="24"/>
          <w:szCs w:val="24"/>
        </w:rPr>
        <w:lastRenderedPageBreak/>
        <w:t>этого договора, если заключаемый договор будет исполняться через агентство;</w:t>
      </w:r>
    </w:p>
    <w:p w14:paraId="0691F940" w14:textId="77777777"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2913ADD2"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73001326"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64EB8C0B" w14:textId="77777777"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3B6869EC" w14:textId="77777777" w:rsidR="0049655D" w:rsidRDefault="0049655D">
      <w:pPr>
        <w:rPr>
          <w:rFonts w:ascii="GHEA Grapalat" w:hAnsi="GHEA Grapalat"/>
          <w:b/>
        </w:rPr>
      </w:pPr>
    </w:p>
    <w:p w14:paraId="2FB45A1A"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34F16958"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2C631CE7" w14:textId="77777777"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себестоимост</w:t>
      </w:r>
      <w:r w:rsidR="00443317">
        <w:rPr>
          <w:rFonts w:ascii="GHEA Grapalat" w:hAnsi="GHEA Grapalat"/>
          <w:sz w:val="24"/>
          <w:szCs w:val="24"/>
        </w:rPr>
        <w:t>ь,</w:t>
      </w:r>
      <w:r w:rsidR="00443317" w:rsidRPr="009044F1">
        <w:rPr>
          <w:rFonts w:ascii="GHEA Grapalat" w:hAnsi="GHEA Grapalat"/>
          <w:sz w:val="24"/>
          <w:szCs w:val="24"/>
        </w:rPr>
        <w:t xml:space="preserve"> прибыл</w:t>
      </w:r>
      <w:r w:rsidR="00443317">
        <w:rPr>
          <w:rFonts w:ascii="GHEA Grapalat" w:hAnsi="GHEA Grapalat"/>
          <w:sz w:val="24"/>
          <w:szCs w:val="24"/>
        </w:rPr>
        <w:t>ь</w:t>
      </w:r>
      <w:r w:rsidRPr="009044F1">
        <w:rPr>
          <w:rFonts w:ascii="GHEA Grapalat" w:hAnsi="GHEA Grapalat"/>
          <w:sz w:val="24"/>
          <w:szCs w:val="24"/>
        </w:rPr>
        <w:t xml:space="preserve"> 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71588BC7" w14:textId="77777777"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6CF74488"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себе</w:t>
      </w:r>
      <w:r w:rsidRPr="009044F1">
        <w:rPr>
          <w:rFonts w:ascii="GHEA Grapalat" w:hAnsi="GHEA Grapalat"/>
          <w:sz w:val="24"/>
          <w:szCs w:val="24"/>
        </w:rPr>
        <w:t>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00DF3688" w:rsidRPr="009044F1">
        <w:rPr>
          <w:rFonts w:ascii="GHEA Grapalat" w:hAnsi="GHEA Grapalat"/>
          <w:sz w:val="24"/>
          <w:szCs w:val="24"/>
        </w:rPr>
        <w:t>"</w:t>
      </w:r>
      <w:r w:rsidR="00830AD3">
        <w:rPr>
          <w:rFonts w:ascii="GHEA Grapalat" w:hAnsi="GHEA Grapalat"/>
          <w:sz w:val="24"/>
          <w:szCs w:val="24"/>
        </w:rPr>
        <w:t>прибыль</w:t>
      </w:r>
      <w:r w:rsidR="00830AD3" w:rsidRPr="009044F1">
        <w:rPr>
          <w:rFonts w:ascii="GHEA Grapalat" w:hAnsi="GHEA Grapalat"/>
          <w:sz w:val="24"/>
          <w:szCs w:val="24"/>
        </w:rPr>
        <w:t>"</w:t>
      </w:r>
      <w:r w:rsidRPr="009044F1">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14:paraId="650CFD54"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себе</w:t>
      </w:r>
      <w:r w:rsidR="00A60D60" w:rsidRPr="009044F1">
        <w:rPr>
          <w:rFonts w:ascii="GHEA Grapalat" w:hAnsi="GHEA Grapalat"/>
          <w:sz w:val="24"/>
          <w:szCs w:val="24"/>
        </w:rPr>
        <w:t>стоимость"</w:t>
      </w:r>
      <w:r w:rsidR="00A60D60">
        <w:rPr>
          <w:rFonts w:ascii="GHEA Grapalat" w:hAnsi="GHEA Grapalat"/>
          <w:sz w:val="24"/>
          <w:szCs w:val="24"/>
        </w:rPr>
        <w:t xml:space="preserve">, </w:t>
      </w:r>
      <w:r w:rsidR="00A60D60" w:rsidRPr="009044F1">
        <w:rPr>
          <w:rFonts w:ascii="GHEA Grapalat" w:hAnsi="GHEA Grapalat"/>
          <w:sz w:val="24"/>
          <w:szCs w:val="24"/>
        </w:rPr>
        <w:t>"</w:t>
      </w:r>
      <w:r w:rsidR="00A60D60">
        <w:rPr>
          <w:rFonts w:ascii="GHEA Grapalat" w:hAnsi="GHEA Grapalat"/>
          <w:sz w:val="24"/>
          <w:szCs w:val="24"/>
        </w:rPr>
        <w:t>прибыль</w:t>
      </w:r>
      <w:r w:rsidR="00A60D60" w:rsidRPr="009044F1">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есть несоответствие, однако общая сумма какой-либо из сумм, указанных прописью </w:t>
      </w:r>
      <w:r w:rsidRPr="009044F1">
        <w:rPr>
          <w:rFonts w:ascii="GHEA Grapalat" w:hAnsi="GHEA Grapalat"/>
          <w:sz w:val="24"/>
          <w:szCs w:val="24"/>
        </w:rPr>
        <w:lastRenderedPageBreak/>
        <w:t>или цифрами, соответствует указанной прописью сумме в графе "общая цена";</w:t>
      </w:r>
    </w:p>
    <w:p w14:paraId="3E5F7D52" w14:textId="77777777"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70578BA7" w14:textId="77777777"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себестоимость, прибыль,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14:paraId="69956FD7" w14:textId="77777777"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себестоимость, прибыль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себестоимость</w:t>
      </w:r>
      <w:r w:rsidR="00AE1E38" w:rsidRPr="009044F1">
        <w:rPr>
          <w:rFonts w:ascii="GHEA Grapalat" w:hAnsi="GHEA Grapalat"/>
          <w:sz w:val="24"/>
          <w:szCs w:val="24"/>
        </w:rPr>
        <w:t>"</w:t>
      </w:r>
      <w:r w:rsidR="00AE1E38" w:rsidRPr="00147FD7">
        <w:rPr>
          <w:rFonts w:ascii="GHEA Grapalat" w:hAnsi="GHEA Grapalat"/>
          <w:sz w:val="24"/>
          <w:szCs w:val="24"/>
        </w:rPr>
        <w:t xml:space="preserve">, </w:t>
      </w:r>
      <w:r w:rsidR="00AE1E38" w:rsidRPr="009044F1">
        <w:rPr>
          <w:rFonts w:ascii="GHEA Grapalat" w:hAnsi="GHEA Grapalat"/>
          <w:sz w:val="24"/>
          <w:szCs w:val="24"/>
        </w:rPr>
        <w:t>"</w:t>
      </w:r>
      <w:r w:rsidR="00AE1E38" w:rsidRPr="00147FD7">
        <w:rPr>
          <w:rFonts w:ascii="GHEA Grapalat" w:hAnsi="GHEA Grapalat"/>
          <w:sz w:val="24"/>
          <w:szCs w:val="24"/>
        </w:rPr>
        <w:t>прибыль</w:t>
      </w:r>
      <w:r w:rsidR="00AE1E38" w:rsidRPr="009044F1">
        <w:rPr>
          <w:rFonts w:ascii="GHEA Grapalat" w:hAnsi="GHEA Grapalat"/>
          <w:sz w:val="24"/>
          <w:szCs w:val="24"/>
        </w:rPr>
        <w:t>"</w:t>
      </w:r>
      <w:r w:rsidR="00AE1E38" w:rsidRPr="00147FD7">
        <w:rPr>
          <w:rFonts w:ascii="GHEA Grapalat" w:hAnsi="GHEA Grapalat"/>
          <w:sz w:val="24"/>
          <w:szCs w:val="24"/>
        </w:rPr>
        <w:t xml:space="preserve"> 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14:paraId="24F073C8"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14:paraId="37968FFB"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261E5F3C" w14:textId="77777777" w:rsidR="00096865" w:rsidRPr="009044F1" w:rsidRDefault="00096865" w:rsidP="00B46D58">
      <w:pPr>
        <w:pStyle w:val="BodyTextIndent2"/>
        <w:widowControl w:val="0"/>
        <w:spacing w:after="160" w:line="240" w:lineRule="auto"/>
        <w:ind w:firstLine="567"/>
        <w:rPr>
          <w:rFonts w:ascii="GHEA Grapalat" w:hAnsi="GHEA Grapalat"/>
          <w:sz w:val="24"/>
          <w:szCs w:val="24"/>
        </w:rPr>
      </w:pPr>
    </w:p>
    <w:p w14:paraId="76384C79"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68DAA954" w14:textId="77777777"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279EE099" w14:textId="77777777"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151B0256" w14:textId="77777777" w:rsidR="00FA0E41" w:rsidRPr="009044F1" w:rsidRDefault="00FA0E41" w:rsidP="00B46D58">
      <w:pPr>
        <w:widowControl w:val="0"/>
        <w:spacing w:after="160"/>
        <w:ind w:firstLine="567"/>
        <w:jc w:val="center"/>
        <w:rPr>
          <w:rFonts w:ascii="GHEA Grapalat" w:hAnsi="GHEA Grapalat"/>
          <w:b/>
        </w:rPr>
      </w:pPr>
    </w:p>
    <w:p w14:paraId="48354BEC" w14:textId="77777777"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14:paraId="3FAE7CCB" w14:textId="77777777"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14:paraId="23F64C58" w14:textId="77777777"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ценового предложения участника. При этом если участник представил обеспечение заявки в размере, превышающем установленный настоящим пунктом </w:t>
      </w:r>
      <w:r w:rsidRPr="009044F1">
        <w:rPr>
          <w:rFonts w:ascii="GHEA Grapalat" w:hAnsi="GHEA Grapalat"/>
        </w:rPr>
        <w:lastRenderedPageBreak/>
        <w:t>размер, то заявка считается удовлетворяющей требованиям Приглашения и не подлежит отклонению.</w:t>
      </w:r>
    </w:p>
    <w:p w14:paraId="3ADB8238" w14:textId="77777777" w:rsidR="001578D4" w:rsidRPr="009044F1" w:rsidRDefault="001578D4" w:rsidP="00B46D58">
      <w:pPr>
        <w:widowControl w:val="0"/>
        <w:spacing w:after="160"/>
        <w:ind w:firstLine="567"/>
        <w:jc w:val="both"/>
        <w:rPr>
          <w:rFonts w:ascii="GHEA Grapalat" w:hAnsi="GHEA Grapalat" w:cs="Sylfaen"/>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w:t>
      </w:r>
    </w:p>
    <w:p w14:paraId="121F654E" w14:textId="77777777"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p>
    <w:p w14:paraId="597E1556" w14:textId="77777777" w:rsidR="000A7528" w:rsidRPr="009044F1" w:rsidRDefault="000A7528" w:rsidP="00B46D58">
      <w:pPr>
        <w:widowControl w:val="0"/>
        <w:tabs>
          <w:tab w:val="left" w:pos="1134"/>
        </w:tabs>
        <w:spacing w:after="160"/>
        <w:ind w:firstLine="567"/>
        <w:jc w:val="both"/>
        <w:rPr>
          <w:rFonts w:ascii="GHEA Grapalat" w:hAnsi="GHEA Grapalat"/>
        </w:rPr>
      </w:pPr>
      <w:r w:rsidRPr="009044F1">
        <w:rPr>
          <w:rFonts w:ascii="GHEA Grapalat" w:hAnsi="GHEA Grapalat"/>
        </w:rPr>
        <w:t>а.</w:t>
      </w:r>
      <w:r w:rsidR="003A6791" w:rsidRPr="005114D0">
        <w:rPr>
          <w:rFonts w:ascii="GHEA Grapalat" w:hAnsi="GHEA Grapalat"/>
        </w:rPr>
        <w:tab/>
      </w:r>
      <w:r w:rsidR="004834BA">
        <w:rPr>
          <w:rFonts w:ascii="GHEA Grapalat" w:hAnsi="GHEA Grapalat"/>
        </w:rPr>
        <w:t xml:space="preserve">если </w:t>
      </w:r>
      <w:r w:rsidRPr="009044F1">
        <w:rPr>
          <w:rFonts w:ascii="GHEA Grapalat" w:hAnsi="GHEA Grapalat"/>
        </w:rPr>
        <w:t>участник подает заявку на более чем один лот, то может представить обеспечение заявки как для каждого лота в отдельности, так и для всех лотов. В</w:t>
      </w:r>
      <w:r w:rsidR="003A6791">
        <w:rPr>
          <w:rFonts w:ascii="Courier New" w:hAnsi="Courier New" w:cs="Courier New"/>
          <w:lang w:val="en-US"/>
        </w:rPr>
        <w:t> </w:t>
      </w:r>
      <w:r w:rsidRPr="009044F1">
        <w:rPr>
          <w:rFonts w:ascii="GHEA Grapalat" w:hAnsi="GHEA Grapalat"/>
        </w:rPr>
        <w:t>случае представления обеспечения одной заявки, его сумма исчисляется в отношении общей суммы ценовых предложений по</w:t>
      </w:r>
      <w:r w:rsidR="003A6791">
        <w:rPr>
          <w:rFonts w:ascii="Courier New" w:hAnsi="Courier New" w:cs="Courier New"/>
          <w:lang w:val="en-US"/>
        </w:rPr>
        <w:t> </w:t>
      </w:r>
      <w:r w:rsidRPr="009044F1">
        <w:rPr>
          <w:rFonts w:ascii="GHEA Grapalat" w:hAnsi="GHEA Grapalat"/>
        </w:rPr>
        <w:t xml:space="preserve">представленным лотам. Если общая сумма представленных по лотам ценовых предложений превышает </w:t>
      </w:r>
      <w:r w:rsidR="008463FB">
        <w:rPr>
          <w:rFonts w:ascii="GHEA Grapalat" w:hAnsi="GHEA Grapalat"/>
        </w:rPr>
        <w:t>10</w:t>
      </w:r>
      <w:r w:rsidR="008463FB" w:rsidRPr="009044F1">
        <w:rPr>
          <w:rFonts w:ascii="GHEA Grapalat" w:hAnsi="GHEA Grapalat"/>
        </w:rPr>
        <w:t xml:space="preserve"> </w:t>
      </w:r>
      <w:r w:rsidRPr="009044F1">
        <w:rPr>
          <w:rFonts w:ascii="GHEA Grapalat" w:hAnsi="GHEA Grapalat"/>
        </w:rPr>
        <w:t xml:space="preserve">млн. </w:t>
      </w:r>
      <w:proofErr w:type="spellStart"/>
      <w:r w:rsidRPr="009044F1">
        <w:rPr>
          <w:rFonts w:ascii="GHEA Grapalat" w:hAnsi="GHEA Grapalat"/>
        </w:rPr>
        <w:t>драмов</w:t>
      </w:r>
      <w:proofErr w:type="spellEnd"/>
      <w:r w:rsidRPr="009044F1">
        <w:rPr>
          <w:rFonts w:ascii="GHEA Grapalat" w:hAnsi="GHEA Grapalat"/>
        </w:rPr>
        <w:t xml:space="preserve"> РА, однако представленные по</w:t>
      </w:r>
      <w:r w:rsidR="003A6791">
        <w:rPr>
          <w:rFonts w:ascii="Courier New" w:hAnsi="Courier New" w:cs="Courier New"/>
          <w:lang w:val="en-US"/>
        </w:rPr>
        <w:t> </w:t>
      </w:r>
      <w:r w:rsidRPr="009044F1">
        <w:rPr>
          <w:rFonts w:ascii="GHEA Grapalat" w:hAnsi="GHEA Grapalat"/>
        </w:rPr>
        <w:t>отдельным лотам ценовые предложения не превышают этого размера, то</w:t>
      </w:r>
      <w:r w:rsidR="00E70FC4">
        <w:rPr>
          <w:rFonts w:ascii="Courier New" w:hAnsi="Courier New" w:cs="Courier New"/>
          <w:lang w:val="en-US"/>
        </w:rPr>
        <w:t> </w:t>
      </w:r>
      <w:r w:rsidRPr="009044F1">
        <w:rPr>
          <w:rFonts w:ascii="GHEA Grapalat" w:hAnsi="GHEA Grapalat"/>
        </w:rPr>
        <w:t>обеспечение заявки не представляется;</w:t>
      </w:r>
    </w:p>
    <w:p w14:paraId="55056054" w14:textId="77777777"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14:paraId="4A4D596C"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14:paraId="146C5516"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1B08E019" w14:textId="77777777" w:rsidR="00096865" w:rsidRPr="00681F45"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E70FC4" w:rsidRPr="005114D0">
        <w:rPr>
          <w:rFonts w:ascii="GHEA Grapalat" w:hAnsi="GHEA Grapalat"/>
        </w:rPr>
        <w:tab/>
      </w:r>
      <w:r w:rsidRPr="009044F1">
        <w:rPr>
          <w:rFonts w:ascii="GHEA Grapalat" w:hAnsi="GHEA Grapalat"/>
        </w:rPr>
        <w:t>после вскрытия заявок отказался от дальнейшего</w:t>
      </w:r>
      <w:r w:rsidR="00681F45">
        <w:rPr>
          <w:rFonts w:ascii="GHEA Grapalat" w:hAnsi="GHEA Grapalat"/>
        </w:rPr>
        <w:t xml:space="preserve"> участия в настоящей процедуре.</w:t>
      </w:r>
    </w:p>
    <w:p w14:paraId="3E89CDEA" w14:textId="77777777" w:rsidR="00A42E71" w:rsidRPr="00681F45"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Обеспечение заявки должно быть действительно в течение 90</w:t>
      </w:r>
      <w:r w:rsidR="008E3C53">
        <w:rPr>
          <w:rFonts w:ascii="Courier New" w:hAnsi="Courier New" w:cs="Courier New"/>
        </w:rPr>
        <w:t> </w:t>
      </w:r>
      <w:r w:rsidRPr="009044F1">
        <w:rPr>
          <w:rFonts w:ascii="GHEA Grapalat" w:hAnsi="GHEA Grapalat"/>
        </w:rPr>
        <w:t xml:space="preserve">(девяноста) </w:t>
      </w:r>
      <w:r w:rsidR="00F80761">
        <w:rPr>
          <w:rFonts w:ascii="GHEA Grapalat" w:hAnsi="GHEA Grapalat"/>
        </w:rPr>
        <w:t xml:space="preserve">рабочих </w:t>
      </w:r>
      <w:r w:rsidRPr="009044F1">
        <w:rPr>
          <w:rFonts w:ascii="GHEA Grapalat" w:hAnsi="GHEA Grapalat"/>
        </w:rPr>
        <w:t xml:space="preserve">дней со дня подачи заявки. Обеспечение заявки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w:t>
      </w:r>
      <w:r w:rsidR="00681F45">
        <w:rPr>
          <w:rFonts w:ascii="GHEA Grapalat" w:hAnsi="GHEA Grapalat"/>
        </w:rPr>
        <w:t>части 1 настоящего Приглашения.</w:t>
      </w:r>
    </w:p>
    <w:p w14:paraId="47AD51A4" w14:textId="77777777" w:rsidR="002626F7" w:rsidRDefault="002626F7" w:rsidP="00B46D58">
      <w:pPr>
        <w:rPr>
          <w:rFonts w:ascii="GHEA Grapalat" w:hAnsi="GHEA Grapalat" w:cs="Sylfaen"/>
        </w:rPr>
      </w:pPr>
    </w:p>
    <w:p w14:paraId="5F21CCEE" w14:textId="77777777"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2EBFA3D3" w14:textId="77777777"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2E2438">
        <w:rPr>
          <w:rFonts w:ascii="GHEA Grapalat" w:hAnsi="GHEA Grapalat"/>
          <w:sz w:val="24"/>
          <w:szCs w:val="24"/>
        </w:rPr>
        <w:t>Вскрытие заявок</w:t>
      </w:r>
      <w:r w:rsidR="008A02E2">
        <w:rPr>
          <w:rFonts w:ascii="GHEA Grapalat" w:hAnsi="GHEA Grapalat"/>
          <w:sz w:val="24"/>
          <w:szCs w:val="24"/>
        </w:rPr>
        <w:t xml:space="preserve"> произойдет на "7"-ой день в "13</w:t>
      </w:r>
      <w:r w:rsidR="002E2438">
        <w:rPr>
          <w:rFonts w:ascii="GHEA Grapalat" w:hAnsi="GHEA Grapalat"/>
          <w:sz w:val="24"/>
          <w:szCs w:val="24"/>
        </w:rPr>
        <w:t>:00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14:paraId="08FC9592" w14:textId="77777777"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14:paraId="5D02B331" w14:textId="77777777" w:rsidR="00576D5D" w:rsidRDefault="009B6D58" w:rsidP="00D76027">
      <w:pPr>
        <w:widowControl w:val="0"/>
        <w:spacing w:after="160"/>
        <w:ind w:firstLine="567"/>
        <w:jc w:val="both"/>
        <w:rPr>
          <w:rFonts w:ascii="GHEA Grapalat" w:hAnsi="GHEA Grapalat"/>
        </w:rPr>
      </w:pPr>
      <w:r w:rsidRPr="009044F1">
        <w:rPr>
          <w:rFonts w:ascii="GHEA Grapalat" w:hAnsi="GHEA Grapalat"/>
        </w:rPr>
        <w:lastRenderedPageBreak/>
        <w:t xml:space="preserve"> </w:t>
      </w:r>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14:paraId="4BA13EA2"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03ECB2E8"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2A9830E5"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14:paraId="2B988707" w14:textId="77777777"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1580D61C"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0AA2BD5A"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14:paraId="2046DC9F"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598A78B5" w14:textId="77777777" w:rsidR="00B514E8" w:rsidRPr="00352B29"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14:paraId="30459364" w14:textId="77777777"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 </w:t>
      </w:r>
      <w:r w:rsidR="002E2438">
        <w:rPr>
          <w:rFonts w:ascii="GHEA Grapalat" w:hAnsi="GHEA Grapalat"/>
          <w:i w:val="0"/>
          <w:sz w:val="24"/>
          <w:szCs w:val="24"/>
        </w:rPr>
        <w:t xml:space="preserve"> ЦБ</w:t>
      </w:r>
      <w:r w:rsidR="00890AEF">
        <w:rPr>
          <w:rFonts w:ascii="GHEA Grapalat" w:hAnsi="GHEA Grapalat"/>
          <w:i w:val="0"/>
          <w:sz w:val="24"/>
          <w:szCs w:val="24"/>
        </w:rPr>
        <w:t xml:space="preserve">  данного дня</w:t>
      </w:r>
      <w:r w:rsidR="003C78D9">
        <w:rPr>
          <w:rStyle w:val="FootnoteReference"/>
          <w:rFonts w:ascii="GHEA Grapalat" w:hAnsi="GHEA Grapalat"/>
          <w:i w:val="0"/>
          <w:sz w:val="24"/>
          <w:szCs w:val="24"/>
        </w:rPr>
        <w:footnoteReference w:customMarkFollows="1" w:id="4"/>
        <w:t>10</w:t>
      </w:r>
      <w:r w:rsidR="00A01157">
        <w:rPr>
          <w:rFonts w:ascii="GHEA Grapalat" w:hAnsi="GHEA Grapalat"/>
          <w:i w:val="0"/>
          <w:sz w:val="24"/>
          <w:szCs w:val="24"/>
        </w:rPr>
        <w:t>.</w:t>
      </w:r>
    </w:p>
    <w:p w14:paraId="783442C9" w14:textId="77777777" w:rsidR="00096865" w:rsidRPr="009044F1"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lastRenderedPageBreak/>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14:paraId="07F30299" w14:textId="77777777" w:rsidR="00096865" w:rsidRPr="009044F1" w:rsidRDefault="00096865"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14:paraId="10B75883" w14:textId="77777777" w:rsidR="00096865" w:rsidRPr="009044F1"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14:paraId="64CB6484"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 xml:space="preserve">представленных товаров требованиям </w:t>
      </w:r>
      <w:proofErr w:type="spellStart"/>
      <w:r w:rsidR="002F2045" w:rsidRPr="002F2045">
        <w:rPr>
          <w:rFonts w:ascii="GHEA Grapalat" w:hAnsi="GHEA Grapalat"/>
          <w:sz w:val="24"/>
          <w:szCs w:val="24"/>
        </w:rPr>
        <w:t>приглашения</w:t>
      </w:r>
      <w:r w:rsidR="005A3D17">
        <w:rPr>
          <w:rFonts w:ascii="GHEA Grapalat" w:hAnsi="GHEA Grapalat"/>
          <w:sz w:val="24"/>
          <w:szCs w:val="24"/>
        </w:rPr>
        <w:t>.</w:t>
      </w:r>
      <w:r w:rsidRPr="009044F1">
        <w:rPr>
          <w:rFonts w:ascii="GHEA Grapalat" w:hAnsi="GHEA Grapalat"/>
          <w:sz w:val="24"/>
          <w:szCs w:val="24"/>
        </w:rPr>
        <w:t>При</w:t>
      </w:r>
      <w:proofErr w:type="spellEnd"/>
      <w:r w:rsidRPr="009044F1">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14:paraId="69DC0E5E"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14:paraId="3A201400"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14:paraId="7BAC1465"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13976313"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14:paraId="31C09776"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14:paraId="447F4F40" w14:textId="77777777"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14:paraId="63102BBB" w14:textId="77777777"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14:paraId="7E6A8AD5" w14:textId="77777777"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средств с продлением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14:paraId="585D0EC7" w14:textId="77777777"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14:paraId="050CDCCF" w14:textId="77777777"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597FB5FB" w14:textId="77777777"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 xml:space="preserve">комиссия приостанавливает заседание на один рабочий день, а </w:t>
      </w:r>
      <w:r w:rsidRPr="009044F1">
        <w:rPr>
          <w:rFonts w:ascii="GHEA Grapalat" w:hAnsi="GHEA Grapalat"/>
          <w:sz w:val="24"/>
          <w:szCs w:val="24"/>
        </w:rPr>
        <w:lastRenderedPageBreak/>
        <w:t>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137554A6" w14:textId="77777777"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r w:rsidR="00AD2081" w:rsidRPr="00AD2081">
        <w:rPr>
          <w:rFonts w:ascii="GHEA Grapalat" w:hAnsi="GHEA Grapalat" w:cs="Sylfaen"/>
          <w:sz w:val="24"/>
          <w:szCs w:val="24"/>
        </w:rPr>
        <w:t>заявки</w:t>
      </w:r>
      <w:r w:rsidR="00855622">
        <w:rPr>
          <w:rFonts w:ascii="GHEA Grapalat" w:hAnsi="GHEA Grapalat" w:cs="Sylfaen"/>
          <w:sz w:val="24"/>
          <w:szCs w:val="24"/>
        </w:rPr>
        <w:t>.</w:t>
      </w:r>
      <w:r w:rsidR="003B3E74" w:rsidRPr="003B3E74">
        <w:rPr>
          <w:rFonts w:ascii="GHEA Grapalat" w:hAnsi="GHEA Grapalat" w:cs="Sylfaen"/>
          <w:sz w:val="24"/>
          <w:szCs w:val="24"/>
        </w:rPr>
        <w:t>Если</w:t>
      </w:r>
      <w:proofErr w:type="spell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173D1E74"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1EC5F9D2" w14:textId="77777777"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14:paraId="2C0DB12D" w14:textId="77777777" w:rsidR="005E0E50"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14:paraId="2452D48E" w14:textId="77777777"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18B110D3" w14:textId="77777777"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5BDF1BD5" w14:textId="77777777"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193BA887" w14:textId="77777777"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20BCF6F8" w14:textId="77777777"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14:paraId="0C5B5D37"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2813C7A5"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19DED56B" w14:textId="77777777"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14AE207F" w14:textId="77777777"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lastRenderedPageBreak/>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77216B92" w14:textId="77777777"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5828AC29" w14:textId="77777777"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14:paraId="2B617EEE"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564F48BA" w14:textId="77777777"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3AA5E05C" w14:textId="77777777"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14:paraId="089D0CA1"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0BFA42D9"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1AE347D1" w14:textId="77777777" w:rsidR="00583092" w:rsidRPr="009044F1" w:rsidRDefault="00583092" w:rsidP="00B46D58">
      <w:pPr>
        <w:pStyle w:val="BodyTextIndent2"/>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008138FE">
        <w:rPr>
          <w:rFonts w:ascii="GHEA Grapalat" w:hAnsi="GHEA Grapalat"/>
          <w:sz w:val="24"/>
          <w:szCs w:val="24"/>
          <w:lang w:val="hy-AM"/>
        </w:rPr>
        <w:t>5</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14:paraId="1C46CD42" w14:textId="77777777" w:rsidR="00583092" w:rsidRPr="009044F1" w:rsidRDefault="00583092"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 xml:space="preserve">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w:t>
      </w:r>
      <w:r w:rsidRPr="009044F1">
        <w:rPr>
          <w:rFonts w:ascii="GHEA Grapalat" w:hAnsi="GHEA Grapalat"/>
          <w:sz w:val="24"/>
          <w:szCs w:val="24"/>
        </w:rPr>
        <w:lastRenderedPageBreak/>
        <w:t>заключенный до окончания периода ожидания или заключенный без опубликования объявления о заключении договора, является ничтожным.</w:t>
      </w:r>
    </w:p>
    <w:p w14:paraId="633D1685" w14:textId="77777777" w:rsidR="00B138F3" w:rsidRDefault="00B138F3" w:rsidP="00B46D58">
      <w:pPr>
        <w:widowControl w:val="0"/>
        <w:spacing w:after="160"/>
        <w:jc w:val="center"/>
        <w:rPr>
          <w:rFonts w:ascii="GHEA Grapalat" w:hAnsi="GHEA Grapalat"/>
          <w:b/>
        </w:rPr>
      </w:pPr>
    </w:p>
    <w:p w14:paraId="3995D956" w14:textId="77777777"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14:paraId="44BF9D19"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05FA8E4B"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78318E49"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202C8BD2"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14:paraId="67FCB028" w14:textId="77777777"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63FEE990" w14:textId="77777777"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14:paraId="45531CE4" w14:textId="77777777" w:rsidR="00096865" w:rsidRPr="009044F1" w:rsidRDefault="00096865" w:rsidP="00B46D58">
      <w:pPr>
        <w:widowControl w:val="0"/>
        <w:spacing w:after="160"/>
        <w:jc w:val="center"/>
        <w:rPr>
          <w:rFonts w:ascii="GHEA Grapalat" w:hAnsi="GHEA Grapalat"/>
          <w:b/>
          <w:iCs/>
        </w:rPr>
      </w:pPr>
    </w:p>
    <w:p w14:paraId="20884008" w14:textId="77777777"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14:paraId="260D2748" w14:textId="77777777"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w:t>
      </w:r>
      <w:r w:rsidRPr="009044F1">
        <w:rPr>
          <w:rFonts w:ascii="GHEA Grapalat" w:hAnsi="GHEA Grapalat"/>
        </w:rPr>
        <w:lastRenderedPageBreak/>
        <w:t xml:space="preserve">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14:paraId="61A8CDB8" w14:textId="77777777" w:rsidR="0035631F" w:rsidRDefault="00A6609C" w:rsidP="00B46D58">
      <w:pPr>
        <w:widowControl w:val="0"/>
        <w:tabs>
          <w:tab w:val="left" w:pos="1276"/>
        </w:tabs>
        <w:spacing w:after="160"/>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размеру ценового предложения </w:t>
      </w:r>
      <w:r w:rsidR="008C5F2A">
        <w:rPr>
          <w:rFonts w:ascii="GHEA Grapalat" w:hAnsi="GHEA Grapalat"/>
        </w:rPr>
        <w:t>ото</w:t>
      </w:r>
      <w:r w:rsidR="008C5F2A" w:rsidRPr="008C5F2A">
        <w:rPr>
          <w:rFonts w:ascii="GHEA Grapalat" w:hAnsi="GHEA Grapalat"/>
        </w:rPr>
        <w:t xml:space="preserve">бранного </w:t>
      </w:r>
      <w:proofErr w:type="spellStart"/>
      <w:r w:rsidR="008C5F2A" w:rsidRPr="008C5F2A">
        <w:rPr>
          <w:rFonts w:ascii="GHEA Grapalat" w:hAnsi="GHEA Grapalat"/>
        </w:rPr>
        <w:t>участника</w:t>
      </w:r>
      <w:r w:rsidR="008C5F2A">
        <w:rPr>
          <w:rFonts w:ascii="GHEA Grapalat" w:hAnsi="GHEA Grapalat"/>
        </w:rPr>
        <w:t>.</w:t>
      </w:r>
      <w:r w:rsidR="001647D2">
        <w:rPr>
          <w:rFonts w:ascii="GHEA Grapalat" w:hAnsi="GHEA Grapalat"/>
        </w:rPr>
        <w:t>О</w:t>
      </w:r>
      <w:r w:rsidR="001647D2" w:rsidRPr="001647D2">
        <w:rPr>
          <w:rFonts w:ascii="GHEA Grapalat" w:hAnsi="GHEA Grapalat"/>
        </w:rPr>
        <w:t>беспечение</w:t>
      </w:r>
      <w:proofErr w:type="spellEnd"/>
      <w:r w:rsidR="001647D2" w:rsidRPr="001647D2">
        <w:rPr>
          <w:rFonts w:ascii="GHEA Grapalat" w:hAnsi="GHEA Grapalat"/>
        </w:rPr>
        <w:t xml:space="preserve">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w:t>
      </w:r>
      <w:r w:rsidR="00890AEF" w:rsidRPr="00C67FAB">
        <w:rPr>
          <w:rFonts w:ascii="GHEA Grapalat" w:hAnsi="GHEA Grapalat"/>
          <w:i/>
        </w:rPr>
        <w:t>в одностороннем порядке утвержденного заявления в виде неустойки (приложение 4.1) или наличных денег</w:t>
      </w:r>
      <w:r w:rsidR="00890AEF" w:rsidRPr="0092041F">
        <w:rPr>
          <w:rFonts w:ascii="GHEA Grapalat" w:hAnsi="GHEA Grapalat" w:cs="Sylfaen"/>
          <w:i/>
          <w:sz w:val="16"/>
          <w:szCs w:val="16"/>
        </w:rPr>
        <w:t>”</w:t>
      </w:r>
      <w:r w:rsidR="001647D2" w:rsidRPr="001647D2">
        <w:rPr>
          <w:rFonts w:ascii="GHEA Grapalat" w:hAnsi="GHEA Grapalat"/>
        </w:rPr>
        <w:t>, которое должно быть действительным как минимум  включительно</w:t>
      </w:r>
      <w:r w:rsidR="001647D2">
        <w:rPr>
          <w:rFonts w:ascii="GHEA Grapalat" w:hAnsi="GHEA Grapalat"/>
        </w:rPr>
        <w:t xml:space="preserve"> </w:t>
      </w:r>
      <w:r w:rsidR="001647D2" w:rsidRPr="001647D2">
        <w:rPr>
          <w:rFonts w:ascii="GHEA Grapalat" w:hAnsi="GHEA Grapalat"/>
        </w:rPr>
        <w:t xml:space="preserve">до 20-го рабочего дня, следующего за днем полного принятия заказчиком результата выполнения </w:t>
      </w:r>
      <w:r w:rsidR="001647D2" w:rsidRPr="0027573B">
        <w:rPr>
          <w:rFonts w:ascii="GHEA Grapalat" w:hAnsi="GHEA Grapalat"/>
        </w:rPr>
        <w:t>контракта</w:t>
      </w:r>
      <w:r w:rsidR="009A0467">
        <w:rPr>
          <w:rStyle w:val="FootnoteReference"/>
          <w:rFonts w:ascii="GHEA Grapalat" w:hAnsi="GHEA Grapalat"/>
        </w:rPr>
        <w:footnoteReference w:customMarkFollows="1" w:id="5"/>
        <w:t>12</w:t>
      </w:r>
      <w:r w:rsidRPr="0027573B">
        <w:rPr>
          <w:rFonts w:ascii="GHEA Grapalat" w:hAnsi="GHEA Grapalat"/>
        </w:rPr>
        <w:t xml:space="preserve"> </w:t>
      </w:r>
      <w:r w:rsidR="00853CBA" w:rsidRPr="0027573B">
        <w:rPr>
          <w:rFonts w:ascii="GHEA Grapalat" w:hAnsi="GHEA Grapalat"/>
        </w:rPr>
        <w:t>.</w:t>
      </w:r>
    </w:p>
    <w:p w14:paraId="23E90082" w14:textId="77777777" w:rsidR="0035631F" w:rsidRDefault="0035631F" w:rsidP="00B46D58">
      <w:pPr>
        <w:widowControl w:val="0"/>
        <w:tabs>
          <w:tab w:val="left" w:pos="1276"/>
        </w:tabs>
        <w:spacing w:after="160"/>
        <w:ind w:firstLine="567"/>
        <w:jc w:val="both"/>
        <w:rPr>
          <w:rFonts w:ascii="GHEA Grapalat" w:hAnsi="GHEA Grapalat" w:cs="Sylfaen"/>
        </w:rPr>
      </w:pPr>
      <w:r w:rsidRPr="0035631F">
        <w:rPr>
          <w:rFonts w:ascii="GHEA Grapalat" w:hAnsi="GHEA Grapalat" w:cs="Sylfaen"/>
        </w:rPr>
        <w:t xml:space="preserve">Если процедура закупки организована в </w:t>
      </w:r>
      <w:r w:rsidR="008F1F9B">
        <w:rPr>
          <w:rFonts w:ascii="GHEA Grapalat" w:hAnsi="GHEA Grapalat" w:cs="Sylfaen"/>
        </w:rPr>
        <w:t>лотах</w:t>
      </w:r>
      <w:r w:rsidRPr="0035631F">
        <w:rPr>
          <w:rFonts w:ascii="GHEA Grapalat" w:hAnsi="GHEA Grapalat" w:cs="Sylfaen"/>
        </w:rPr>
        <w:t xml:space="preserve"> и участник признается </w:t>
      </w:r>
      <w:r w:rsidR="008F1F9B">
        <w:rPr>
          <w:rFonts w:ascii="GHEA Grapalat" w:hAnsi="GHEA Grapalat" w:cs="Sylfaen"/>
        </w:rPr>
        <w:t>отобранным</w:t>
      </w:r>
      <w:r w:rsidRPr="0035631F">
        <w:rPr>
          <w:rFonts w:ascii="GHEA Grapalat" w:hAnsi="GHEA Grapalat" w:cs="Sylfaen"/>
        </w:rPr>
        <w:t xml:space="preserve"> участником </w:t>
      </w:r>
      <w:r w:rsidR="008F1F9B">
        <w:rPr>
          <w:rFonts w:ascii="GHEA Grapalat" w:hAnsi="GHEA Grapalat" w:cs="Sylfaen"/>
        </w:rPr>
        <w:t>по</w:t>
      </w:r>
      <w:r w:rsidRPr="0035631F">
        <w:rPr>
          <w:rFonts w:ascii="GHEA Grapalat" w:hAnsi="GHEA Grapalat" w:cs="Sylfaen"/>
        </w:rPr>
        <w:t xml:space="preserve"> более чем одн</w:t>
      </w:r>
      <w:r w:rsidR="008F1F9B">
        <w:rPr>
          <w:rFonts w:ascii="GHEA Grapalat" w:hAnsi="GHEA Grapalat" w:cs="Sylfaen"/>
        </w:rPr>
        <w:t xml:space="preserve">ому лоту </w:t>
      </w:r>
      <w:r w:rsidRPr="0035631F">
        <w:rPr>
          <w:rFonts w:ascii="GHEA Grapalat" w:hAnsi="GHEA Grapalat" w:cs="Sylfaen"/>
        </w:rPr>
        <w:t xml:space="preserve">и общая цена заключаемого с последним договора превышает 10 млн. </w:t>
      </w:r>
      <w:proofErr w:type="spellStart"/>
      <w:r w:rsidRPr="0035631F">
        <w:rPr>
          <w:rFonts w:ascii="GHEA Grapalat" w:hAnsi="GHEA Grapalat" w:cs="Sylfaen"/>
        </w:rPr>
        <w:t>драмов</w:t>
      </w:r>
      <w:proofErr w:type="spellEnd"/>
      <w:r w:rsidRPr="0035631F">
        <w:rPr>
          <w:rFonts w:ascii="GHEA Grapalat" w:hAnsi="GHEA Grapalat" w:cs="Sylfaen"/>
        </w:rPr>
        <w:t xml:space="preserve"> </w:t>
      </w:r>
      <w:proofErr w:type="spellStart"/>
      <w:r w:rsidR="008F1F9B">
        <w:rPr>
          <w:rFonts w:ascii="GHEA Grapalat" w:hAnsi="GHEA Grapalat" w:cs="Sylfaen"/>
        </w:rPr>
        <w:t>д</w:t>
      </w:r>
      <w:r w:rsidRPr="0035631F">
        <w:rPr>
          <w:rFonts w:ascii="GHEA Grapalat" w:hAnsi="GHEA Grapalat" w:cs="Sylfaen"/>
        </w:rPr>
        <w:t>рам</w:t>
      </w:r>
      <w:r w:rsidR="008F1F9B">
        <w:rPr>
          <w:rFonts w:ascii="GHEA Grapalat" w:hAnsi="GHEA Grapalat" w:cs="Sylfaen"/>
        </w:rPr>
        <w:t>ов</w:t>
      </w:r>
      <w:proofErr w:type="spellEnd"/>
      <w:r w:rsidRPr="0035631F">
        <w:rPr>
          <w:rFonts w:ascii="GHEA Grapalat" w:hAnsi="GHEA Grapalat" w:cs="Sylfaen"/>
        </w:rPr>
        <w:t xml:space="preserve"> </w:t>
      </w:r>
      <w:r w:rsidR="008F1F9B">
        <w:rPr>
          <w:rFonts w:ascii="GHEA Grapalat" w:hAnsi="GHEA Grapalat" w:cs="Sylfaen"/>
        </w:rPr>
        <w:t>РА,</w:t>
      </w:r>
      <w:r w:rsidRPr="0035631F">
        <w:rPr>
          <w:rFonts w:ascii="GHEA Grapalat" w:hAnsi="GHEA Grapalat" w:cs="Sylfaen"/>
        </w:rPr>
        <w:t xml:space="preserve"> то обеспечение </w:t>
      </w:r>
      <w:r w:rsidR="008F1F9B" w:rsidRPr="0035631F">
        <w:rPr>
          <w:rFonts w:ascii="GHEA Grapalat" w:hAnsi="GHEA Grapalat" w:cs="Sylfaen"/>
        </w:rPr>
        <w:t>квалификаци</w:t>
      </w:r>
      <w:r w:rsidR="008F1F9B">
        <w:rPr>
          <w:rFonts w:ascii="GHEA Grapalat" w:hAnsi="GHEA Grapalat" w:cs="Sylfaen"/>
        </w:rPr>
        <w:t>и</w:t>
      </w:r>
      <w:r w:rsidR="008F1F9B" w:rsidRPr="0035631F">
        <w:rPr>
          <w:rFonts w:ascii="GHEA Grapalat" w:hAnsi="GHEA Grapalat" w:cs="Sylfaen"/>
        </w:rPr>
        <w:t xml:space="preserve"> </w:t>
      </w:r>
      <w:r w:rsidRPr="0035631F">
        <w:rPr>
          <w:rFonts w:ascii="GHEA Grapalat" w:hAnsi="GHEA Grapalat" w:cs="Sylfaen"/>
        </w:rPr>
        <w:t xml:space="preserve">представляется в </w:t>
      </w:r>
      <w:r w:rsidR="004B6A49">
        <w:rPr>
          <w:rFonts w:ascii="GHEA Grapalat" w:hAnsi="GHEA Grapalat" w:cs="Sylfaen"/>
        </w:rPr>
        <w:t>виде</w:t>
      </w:r>
      <w:r w:rsidRPr="0035631F">
        <w:rPr>
          <w:rFonts w:ascii="GHEA Grapalat" w:hAnsi="GHEA Grapalat" w:cs="Sylfaen"/>
        </w:rPr>
        <w:t xml:space="preserve"> банковской гарантии в размере общей цены договора</w:t>
      </w:r>
      <w:r w:rsidR="008F1F9B">
        <w:rPr>
          <w:rFonts w:ascii="GHEA Grapalat" w:hAnsi="GHEA Grapalat" w:cs="Sylfaen"/>
        </w:rPr>
        <w:t>.</w:t>
      </w:r>
    </w:p>
    <w:p w14:paraId="3CC54DF3" w14:textId="77777777"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14:paraId="784C2B21" w14:textId="77777777" w:rsidR="00890AEF" w:rsidRPr="00890AEF" w:rsidRDefault="00030D40" w:rsidP="00890AEF">
      <w:pPr>
        <w:widowControl w:val="0"/>
        <w:tabs>
          <w:tab w:val="left" w:pos="1276"/>
        </w:tabs>
        <w:spacing w:after="160"/>
        <w:ind w:firstLine="567"/>
        <w:rPr>
          <w:rFonts w:ascii="GHEA Grapalat" w:hAnsi="GHEA Grapalat"/>
          <w:i/>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w:t>
      </w:r>
      <w:r w:rsidR="00890AEF" w:rsidRPr="00890AEF">
        <w:rPr>
          <w:rFonts w:ascii="GHEA Grapalat" w:hAnsi="GHEA Grapalat"/>
          <w:i/>
        </w:rPr>
        <w:t>в одностороннем порядке утвержденного заявления-в виде неустойки (приложение 5.1) или наличных денег”.</w:t>
      </w:r>
    </w:p>
    <w:p w14:paraId="1D1F989C" w14:textId="77777777"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 xml:space="preserve">му лоту </w:t>
      </w:r>
      <w:r w:rsidRPr="0058395E">
        <w:rPr>
          <w:rFonts w:ascii="GHEA Grapalat" w:hAnsi="GHEA Grapalat"/>
        </w:rPr>
        <w:t xml:space="preserve">и общая цена заключаемого с последним договора превышает 10 млн. </w:t>
      </w:r>
      <w:proofErr w:type="spellStart"/>
      <w:r w:rsidRPr="0058395E">
        <w:rPr>
          <w:rFonts w:ascii="GHEA Grapalat" w:hAnsi="GHEA Grapalat"/>
        </w:rPr>
        <w:t>драмов</w:t>
      </w:r>
      <w:proofErr w:type="spellEnd"/>
      <w:r w:rsidRPr="0058395E">
        <w:rPr>
          <w:rFonts w:ascii="GHEA Grapalat" w:hAnsi="GHEA Grapalat"/>
        </w:rPr>
        <w:t xml:space="preserve">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 в размере общей цены договора</w:t>
      </w:r>
      <w:r>
        <w:rPr>
          <w:rFonts w:ascii="GHEA Grapalat" w:hAnsi="GHEA Grapalat"/>
        </w:rPr>
        <w:t>.</w:t>
      </w:r>
    </w:p>
    <w:p w14:paraId="602E69D1" w14:textId="77777777"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6F9E6C43"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2BAC316A" w14:textId="77777777" w:rsidR="004A0321" w:rsidRDefault="004A0321" w:rsidP="00B46D58">
      <w:pPr>
        <w:widowControl w:val="0"/>
        <w:tabs>
          <w:tab w:val="left" w:pos="1276"/>
        </w:tabs>
        <w:spacing w:after="160"/>
        <w:ind w:firstLine="567"/>
        <w:jc w:val="both"/>
        <w:rPr>
          <w:rFonts w:ascii="GHEA Grapalat" w:hAnsi="GHEA Grapalat"/>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 xml:space="preserve">явления - в </w:t>
      </w:r>
      <w:r w:rsidR="00180134" w:rsidRPr="009044F1">
        <w:rPr>
          <w:rFonts w:ascii="GHEA Grapalat" w:hAnsi="GHEA Grapalat"/>
        </w:rPr>
        <w:lastRenderedPageBreak/>
        <w:t>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14:paraId="07F078B7" w14:textId="77777777" w:rsidR="006D7219" w:rsidRDefault="006D7219"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
    <w:p w14:paraId="2F53C9B7" w14:textId="77777777" w:rsidR="006F58E6" w:rsidRPr="000811C1" w:rsidRDefault="006F58E6"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w:t>
      </w:r>
      <w:r>
        <w:rPr>
          <w:rFonts w:ascii="GHEA Grapalat" w:hAnsi="GHEA Grapalat"/>
        </w:rPr>
        <w:t>квалификации</w:t>
      </w:r>
      <w:r w:rsidRPr="009044F1">
        <w:rPr>
          <w:rFonts w:ascii="GHEA Grapalat" w:hAnsi="GHEA Grapalat"/>
        </w:rPr>
        <w:t>,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r w:rsidR="00D32092" w:rsidRPr="000811C1">
        <w:rPr>
          <w:rFonts w:ascii="GHEA Grapalat" w:hAnsi="GHEA Grapalat"/>
        </w:rPr>
        <w:t>:</w:t>
      </w:r>
    </w:p>
    <w:p w14:paraId="3C6E4507" w14:textId="77777777"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proofErr w:type="spellStart"/>
      <w:r>
        <w:rPr>
          <w:rFonts w:ascii="GHEA Grapalat" w:hAnsi="GHEA Grapalat" w:cs="Sylfaen"/>
        </w:rPr>
        <w:t>д</w:t>
      </w:r>
      <w:r w:rsidRPr="000811C1">
        <w:rPr>
          <w:rFonts w:ascii="GHEA Grapalat" w:hAnsi="GHEA Grapalat" w:cs="Sylfaen"/>
        </w:rPr>
        <w:t>рамов</w:t>
      </w:r>
      <w:proofErr w:type="spellEnd"/>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14:paraId="6D5AE552" w14:textId="77777777"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14:paraId="531C7B71" w14:textId="77777777" w:rsidR="00637D24" w:rsidRPr="009044F1" w:rsidRDefault="00637D24" w:rsidP="00B46D58">
      <w:pPr>
        <w:widowControl w:val="0"/>
        <w:tabs>
          <w:tab w:val="left" w:pos="1134"/>
        </w:tabs>
        <w:spacing w:after="160"/>
        <w:ind w:firstLine="567"/>
        <w:jc w:val="both"/>
        <w:rPr>
          <w:rFonts w:ascii="GHEA Grapalat" w:hAnsi="GHEA Grapalat" w:cs="Sylfaen"/>
        </w:rPr>
      </w:pPr>
    </w:p>
    <w:p w14:paraId="06B87340" w14:textId="77777777"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6D29FF84" w14:textId="77777777" w:rsidR="003D5CAF" w:rsidRPr="009044F1" w:rsidRDefault="003D5CAF" w:rsidP="005066AC">
      <w:pPr>
        <w:rPr>
          <w:rFonts w:ascii="GHEA Grapalat" w:hAnsi="GHEA Grapalat" w:cs="Arial"/>
          <w:b/>
        </w:rPr>
      </w:pPr>
    </w:p>
    <w:p w14:paraId="7F3C5DAA"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49E2468E"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08B9A2E9" w14:textId="77777777" w:rsidR="00890AE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Совета старейшин общины</w:t>
      </w:r>
      <w:r w:rsidR="00890AEF">
        <w:rPr>
          <w:rFonts w:ascii="GHEA Grapalat" w:hAnsi="GHEA Grapalat"/>
        </w:rPr>
        <w:t>.</w:t>
      </w:r>
    </w:p>
    <w:p w14:paraId="54AB78A5"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51402E07"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2632A573"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001FDA1" w14:textId="77777777" w:rsidR="00E23155" w:rsidRDefault="00E23155">
      <w:pPr>
        <w:rPr>
          <w:rFonts w:ascii="GHEA Grapalat" w:hAnsi="GHEA Grapalat"/>
          <w:b/>
        </w:rPr>
      </w:pPr>
      <w:r>
        <w:rPr>
          <w:rFonts w:ascii="GHEA Grapalat" w:hAnsi="GHEA Grapalat"/>
          <w:b/>
        </w:rPr>
        <w:br w:type="page"/>
      </w:r>
    </w:p>
    <w:p w14:paraId="676BBC96" w14:textId="77777777"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lastRenderedPageBreak/>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2B2EC20D" w14:textId="77777777"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14:paraId="3BD74237" w14:textId="77777777"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14:paraId="4C141B7C" w14:textId="77777777"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14:paraId="3A6F4647" w14:textId="77777777"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14:paraId="59E7F0A7" w14:textId="77777777"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14:paraId="32080EDC" w14:textId="77777777"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14:paraId="7A2EDFBE" w14:textId="77777777"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14:paraId="734A6359" w14:textId="77777777"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14:paraId="07D239C2" w14:textId="77777777"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14:paraId="26FE74A9" w14:textId="77777777"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14:paraId="0ACE3F2E" w14:textId="77777777"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14:paraId="255A7BA3" w14:textId="77777777"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14:paraId="1B45F156" w14:textId="77777777"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14:paraId="654830E7" w14:textId="77777777"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14:paraId="1D8904C2" w14:textId="77777777"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14:paraId="2C883D1A" w14:textId="77777777"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 xml:space="preserve">наименования и номера счета того банка, которому в случае </w:t>
      </w:r>
      <w:r w:rsidRPr="009044F1">
        <w:rPr>
          <w:rFonts w:ascii="GHEA Grapalat" w:hAnsi="GHEA Grapalat"/>
        </w:rPr>
        <w:lastRenderedPageBreak/>
        <w:t>удовлетворения жалобы должна быть обратно перечислена плата;</w:t>
      </w:r>
    </w:p>
    <w:p w14:paraId="019CD1E3" w14:textId="77777777"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14:paraId="782C90DB" w14:textId="77777777"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w:t>
      </w:r>
      <w:proofErr w:type="spellStart"/>
      <w:r>
        <w:rPr>
          <w:rFonts w:ascii="GHEA Grapalat" w:hAnsi="GHEA Grapalat"/>
        </w:rPr>
        <w:t>ул.Мелик-Адамян</w:t>
      </w:r>
      <w:proofErr w:type="spellEnd"/>
      <w:r>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8" w:history="1">
        <w:r>
          <w:rPr>
            <w:rStyle w:val="Hyperlink"/>
            <w:rFonts w:ascii="GHEA Grapalat" w:hAnsi="GHEA Grapalat"/>
          </w:rPr>
          <w:t>secretariat@minfin.am</w:t>
        </w:r>
      </w:hyperlink>
      <w:r>
        <w:rPr>
          <w:rFonts w:ascii="GHEA Grapalat" w:hAnsi="GHEA Grapalat"/>
        </w:rPr>
        <w:t xml:space="preserve">. </w:t>
      </w:r>
    </w:p>
    <w:p w14:paraId="60BE25E2" w14:textId="77777777"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14:paraId="79C02BEF" w14:textId="77777777"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w:t>
      </w:r>
      <w:proofErr w:type="spellStart"/>
      <w:r w:rsidR="00D51669">
        <w:rPr>
          <w:rFonts w:ascii="GHEA Grapalat" w:hAnsi="GHEA Grapalat"/>
        </w:rPr>
        <w:t>указаннօй</w:t>
      </w:r>
      <w:proofErr w:type="spellEnd"/>
      <w:r w:rsidR="00D51669">
        <w:rPr>
          <w:rFonts w:ascii="GHEA Grapalat" w:hAnsi="GHEA Grapalat"/>
        </w:rPr>
        <w:t xml:space="preserve">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14:paraId="5C62720C" w14:textId="77777777"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14:paraId="47BE2ADF" w14:textId="77777777"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 xml:space="preserve">.10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w:t>
      </w:r>
      <w:r w:rsidR="00A677CD">
        <w:rPr>
          <w:rFonts w:ascii="GHEA Grapalat" w:hAnsi="GHEA Grapalat" w:cs="Sylfaen"/>
        </w:rPr>
        <w:lastRenderedPageBreak/>
        <w:t>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14:paraId="657F9828" w14:textId="77777777"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14:paraId="6AFD2CFE" w14:textId="77777777"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14:paraId="0DB3ECC9" w14:textId="77777777"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14:paraId="4A8F8CB2" w14:textId="77777777"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14:paraId="001572EB" w14:textId="77777777"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14:paraId="51E64436" w14:textId="77777777"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14:paraId="09D3B738" w14:textId="77777777"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14:paraId="1A289A2A" w14:textId="77777777"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14:paraId="22AF074A" w14:textId="77777777"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14:paraId="2FB7670B" w14:textId="77777777"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14:paraId="29F8DD93" w14:textId="77777777"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 xml:space="preserve">Рассмотрение жалоб осуществляется посредством заседаний. Заседания записываются и вместе с принятым решением по жалобе публикуются в </w:t>
      </w:r>
      <w:r w:rsidR="009639DF">
        <w:rPr>
          <w:rFonts w:ascii="GHEA Grapalat" w:hAnsi="GHEA Grapalat"/>
        </w:rPr>
        <w:lastRenderedPageBreak/>
        <w:t>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14:paraId="4B591C4E" w14:textId="77777777"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14:paraId="349FB640" w14:textId="77777777"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14:paraId="6E1F8DE3" w14:textId="77777777"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r w:rsidR="001A070B">
        <w:rPr>
          <w:rFonts w:ascii="GHEA Grapalat" w:hAnsi="GHEA Grapalat"/>
        </w:rPr>
        <w:t>рассматривающего</w:t>
      </w:r>
      <w:proofErr w:type="spellEnd"/>
      <w:r w:rsidR="001A070B">
        <w:rPr>
          <w:rFonts w:ascii="GHEA Grapalat" w:hAnsi="GHEA Grapalat"/>
        </w:rPr>
        <w:t xml:space="preserve"> связанные с закупками жалобы</w:t>
      </w:r>
      <w:r w:rsidRPr="009044F1">
        <w:rPr>
          <w:rFonts w:ascii="GHEA Grapalat" w:hAnsi="GHEA Grapalat"/>
        </w:rPr>
        <w:t>, вправе требовать в судебном порядке возмещения убытков.</w:t>
      </w:r>
    </w:p>
    <w:p w14:paraId="4B933919" w14:textId="77777777"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14:paraId="6A0242D4" w14:textId="77777777"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t>закупки.</w:t>
      </w:r>
      <w:r w:rsidR="00996C19" w:rsidRPr="009044F1">
        <w:rPr>
          <w:rFonts w:ascii="GHEA Grapalat" w:hAnsi="GHEA Grapalat"/>
        </w:rPr>
        <w:t>Лицо</w:t>
      </w:r>
      <w:proofErr w:type="spellEnd"/>
      <w:r w:rsidR="00996C19" w:rsidRPr="009044F1">
        <w:rPr>
          <w:rFonts w:ascii="GHEA Grapalat" w:hAnsi="GHEA Grapalat"/>
        </w:rPr>
        <w:t xml:space="preserve">,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14:paraId="73CABB8B" w14:textId="77777777" w:rsidR="00AE679C" w:rsidRPr="009044F1" w:rsidRDefault="00AE679C" w:rsidP="00B46D58">
      <w:pPr>
        <w:widowControl w:val="0"/>
        <w:spacing w:after="160"/>
        <w:jc w:val="center"/>
        <w:rPr>
          <w:rFonts w:ascii="GHEA Grapalat" w:hAnsi="GHEA Grapalat" w:cs="Sylfaen"/>
          <w:b/>
        </w:rPr>
      </w:pPr>
    </w:p>
    <w:p w14:paraId="4389BF5A" w14:textId="77777777" w:rsidR="004373E3" w:rsidRDefault="004373E3" w:rsidP="00B46D58">
      <w:pPr>
        <w:rPr>
          <w:rFonts w:ascii="GHEA Grapalat" w:hAnsi="GHEA Grapalat"/>
          <w:b/>
        </w:rPr>
      </w:pPr>
      <w:r>
        <w:rPr>
          <w:rFonts w:ascii="GHEA Grapalat" w:hAnsi="GHEA Grapalat"/>
          <w:b/>
        </w:rPr>
        <w:br w:type="page"/>
      </w:r>
    </w:p>
    <w:p w14:paraId="167EC347"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14:paraId="18163DA2" w14:textId="77777777" w:rsidR="008842CE" w:rsidRPr="00374F4A" w:rsidRDefault="008842CE" w:rsidP="00B46D58">
      <w:pPr>
        <w:widowControl w:val="0"/>
        <w:spacing w:after="160"/>
        <w:jc w:val="center"/>
        <w:rPr>
          <w:rFonts w:ascii="GHEA Grapalat" w:hAnsi="GHEA Grapalat"/>
          <w:b/>
        </w:rPr>
      </w:pPr>
    </w:p>
    <w:p w14:paraId="2847243A" w14:textId="77777777" w:rsidR="00890AEF" w:rsidRPr="00DF13E4" w:rsidRDefault="00096865" w:rsidP="00890AEF">
      <w:pPr>
        <w:pStyle w:val="BodyText"/>
        <w:widowControl w:val="0"/>
        <w:spacing w:after="160"/>
        <w:ind w:right="-7"/>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890AEF" w:rsidRPr="00DF13E4">
        <w:rPr>
          <w:rFonts w:ascii="GHEA Grapalat" w:hAnsi="GHEA Grapalat"/>
          <w:b/>
        </w:rPr>
        <w:t>ЗАПРОС КОТИРОВОК</w:t>
      </w:r>
    </w:p>
    <w:p w14:paraId="4C459DA3" w14:textId="77777777" w:rsidR="00096865" w:rsidRPr="009044F1" w:rsidRDefault="00096865" w:rsidP="00B46D58">
      <w:pPr>
        <w:pStyle w:val="BodyText"/>
        <w:widowControl w:val="0"/>
        <w:spacing w:after="160"/>
        <w:jc w:val="center"/>
        <w:rPr>
          <w:rFonts w:ascii="GHEA Grapalat" w:hAnsi="GHEA Grapalat"/>
          <w:b/>
        </w:rPr>
      </w:pPr>
    </w:p>
    <w:p w14:paraId="25BD4484" w14:textId="77777777" w:rsidR="00096865" w:rsidRPr="009044F1" w:rsidRDefault="00096865" w:rsidP="00B46D58">
      <w:pPr>
        <w:widowControl w:val="0"/>
        <w:spacing w:after="160"/>
        <w:jc w:val="center"/>
        <w:rPr>
          <w:rFonts w:ascii="GHEA Grapalat" w:hAnsi="GHEA Grapalat"/>
        </w:rPr>
      </w:pPr>
    </w:p>
    <w:p w14:paraId="68FA4EAC"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65A90AB4"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210C7CA6"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7716BD4D"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3E691A60" w14:textId="77777777" w:rsidR="008F15B9" w:rsidRDefault="008F15B9" w:rsidP="00B46D58">
      <w:pPr>
        <w:widowControl w:val="0"/>
        <w:spacing w:after="160"/>
        <w:jc w:val="center"/>
        <w:rPr>
          <w:rFonts w:ascii="GHEA Grapalat" w:hAnsi="GHEA Grapalat"/>
          <w:b/>
        </w:rPr>
      </w:pPr>
    </w:p>
    <w:p w14:paraId="6125A1D3" w14:textId="77777777" w:rsidR="008F15B9" w:rsidRDefault="008F15B9" w:rsidP="00B46D58">
      <w:pPr>
        <w:widowControl w:val="0"/>
        <w:spacing w:after="160"/>
        <w:jc w:val="center"/>
        <w:rPr>
          <w:rFonts w:ascii="GHEA Grapalat" w:hAnsi="GHEA Grapalat"/>
          <w:b/>
        </w:rPr>
      </w:pPr>
    </w:p>
    <w:p w14:paraId="7BBE0A65"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44A1B05D" w14:textId="77777777"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14:paraId="09F7BA61" w14:textId="77777777"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14:paraId="7FB5BF80" w14:textId="77777777"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proofErr w:type="spellStart"/>
      <w:r w:rsidRPr="009044F1">
        <w:rPr>
          <w:rFonts w:ascii="GHEA Grapalat" w:hAnsi="GHEA Grapalat"/>
        </w:rPr>
        <w:t>утвержденн</w:t>
      </w:r>
      <w:proofErr w:type="spellEnd"/>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14:paraId="7A808E67" w14:textId="77777777"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30E3FDD4"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6"/>
        <w:t>15</w:t>
      </w:r>
    </w:p>
    <w:p w14:paraId="358D83F6" w14:textId="77777777"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себестоимости</w:t>
      </w:r>
      <w:r w:rsidR="002C0665">
        <w:rPr>
          <w:rFonts w:ascii="GHEA Grapalat" w:hAnsi="GHEA Grapalat"/>
        </w:rPr>
        <w:t>,</w:t>
      </w:r>
      <w:r w:rsidRPr="009044F1">
        <w:rPr>
          <w:rFonts w:ascii="GHEA Grapalat" w:hAnsi="GHEA Grapalat"/>
        </w:rPr>
        <w:t xml:space="preserve"> прибыли</w:t>
      </w:r>
      <w:r w:rsidR="002C0665">
        <w:rPr>
          <w:rFonts w:ascii="GHEA Grapalat" w:hAnsi="GHEA Grapalat"/>
        </w:rPr>
        <w:t>,</w:t>
      </w:r>
      <w:r w:rsidRPr="009044F1">
        <w:rPr>
          <w:rFonts w:ascii="GHEA Grapalat" w:hAnsi="GHEA Grapalat"/>
        </w:rPr>
        <w:t xml:space="preserve"> и налога на добавленную стоимость. Расчет компонентов </w:t>
      </w:r>
      <w:r w:rsidR="002C0665">
        <w:rPr>
          <w:rFonts w:ascii="GHEA Grapalat" w:hAnsi="GHEA Grapalat"/>
        </w:rPr>
        <w:t>себе</w:t>
      </w:r>
      <w:r w:rsidRPr="009044F1">
        <w:rPr>
          <w:rFonts w:ascii="GHEA Grapalat" w:hAnsi="GHEA Grapalat"/>
        </w:rPr>
        <w:t>стоимости — разбивка или другие детали — не</w:t>
      </w:r>
      <w:r w:rsidR="00E267E5">
        <w:rPr>
          <w:rFonts w:ascii="GHEA Grapalat" w:hAnsi="GHEA Grapalat"/>
        </w:rPr>
        <w:t xml:space="preserve"> требуются и не </w:t>
      </w:r>
      <w:r w:rsidR="00E267E5">
        <w:rPr>
          <w:rFonts w:ascii="GHEA Grapalat" w:hAnsi="GHEA Grapalat"/>
        </w:rPr>
        <w:lastRenderedPageBreak/>
        <w:t>представляются.</w:t>
      </w:r>
    </w:p>
    <w:p w14:paraId="110C34F5" w14:textId="77777777"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14:paraId="1C586483" w14:textId="77777777"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14:paraId="0614B056" w14:textId="77777777"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w:t>
      </w:r>
      <w:r w:rsidR="00E45E98">
        <w:rPr>
          <w:rFonts w:ascii="GHEA Grapalat" w:hAnsi="GHEA Grapalat"/>
        </w:rPr>
        <w:t>игинала) и копий в 1</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62BD964D" w14:textId="77777777"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1E3BF79E"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14:paraId="7D973499" w14:textId="77777777"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14:paraId="2CC9C75F"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14:paraId="53F24FAB"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14:paraId="11E729E4"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14:paraId="6C3ED057" w14:textId="77777777"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14:paraId="40CB8281" w14:textId="77777777" w:rsidR="00ED59E0" w:rsidRDefault="00ED59E0" w:rsidP="00B46D58">
      <w:pPr>
        <w:widowControl w:val="0"/>
        <w:tabs>
          <w:tab w:val="left" w:pos="1134"/>
        </w:tabs>
        <w:spacing w:after="160"/>
        <w:ind w:firstLine="567"/>
        <w:jc w:val="both"/>
        <w:rPr>
          <w:rFonts w:ascii="GHEA Grapalat" w:hAnsi="GHEA Grapalat"/>
        </w:rPr>
      </w:pPr>
    </w:p>
    <w:p w14:paraId="5A5A7417" w14:textId="77777777" w:rsidR="00ED59E0" w:rsidRDefault="00ED59E0" w:rsidP="00B46D58">
      <w:pPr>
        <w:widowControl w:val="0"/>
        <w:tabs>
          <w:tab w:val="left" w:pos="1134"/>
        </w:tabs>
        <w:spacing w:after="160"/>
        <w:ind w:firstLine="567"/>
        <w:jc w:val="both"/>
        <w:rPr>
          <w:rFonts w:ascii="GHEA Grapalat" w:hAnsi="GHEA Grapalat"/>
        </w:rPr>
      </w:pPr>
    </w:p>
    <w:p w14:paraId="5B247F67" w14:textId="77777777" w:rsidR="00ED59E0" w:rsidRPr="00E267E5" w:rsidRDefault="00ED59E0" w:rsidP="00B46D58">
      <w:pPr>
        <w:widowControl w:val="0"/>
        <w:tabs>
          <w:tab w:val="left" w:pos="1134"/>
        </w:tabs>
        <w:spacing w:after="160"/>
        <w:ind w:firstLine="567"/>
        <w:jc w:val="both"/>
        <w:rPr>
          <w:rFonts w:ascii="GHEA Grapalat" w:hAnsi="GHEA Grapalat"/>
        </w:rPr>
      </w:pPr>
    </w:p>
    <w:p w14:paraId="22388596" w14:textId="77777777" w:rsidR="00654E19" w:rsidRPr="00444326" w:rsidRDefault="00654E19" w:rsidP="00B46D58">
      <w:pPr>
        <w:pStyle w:val="norm"/>
        <w:widowControl w:val="0"/>
        <w:spacing w:after="160" w:line="240" w:lineRule="auto"/>
        <w:ind w:firstLine="284"/>
        <w:jc w:val="right"/>
        <w:rPr>
          <w:rFonts w:ascii="GHEA Grapalat" w:hAnsi="GHEA Grapalat"/>
          <w:b/>
          <w:sz w:val="24"/>
          <w:szCs w:val="24"/>
        </w:rPr>
      </w:pPr>
    </w:p>
    <w:p w14:paraId="6D6985EF" w14:textId="77777777" w:rsidR="00654E19" w:rsidRPr="00444326" w:rsidRDefault="00654E19" w:rsidP="00B46D58">
      <w:pPr>
        <w:pStyle w:val="norm"/>
        <w:widowControl w:val="0"/>
        <w:spacing w:after="160" w:line="240" w:lineRule="auto"/>
        <w:ind w:firstLine="284"/>
        <w:jc w:val="right"/>
        <w:rPr>
          <w:rFonts w:ascii="GHEA Grapalat" w:hAnsi="GHEA Grapalat"/>
          <w:b/>
          <w:sz w:val="24"/>
          <w:szCs w:val="24"/>
        </w:rPr>
      </w:pPr>
    </w:p>
    <w:p w14:paraId="044415BE" w14:textId="77777777" w:rsidR="00654E19" w:rsidRDefault="00654E19" w:rsidP="00B46D58">
      <w:pPr>
        <w:pStyle w:val="norm"/>
        <w:widowControl w:val="0"/>
        <w:spacing w:after="160" w:line="240" w:lineRule="auto"/>
        <w:ind w:firstLine="284"/>
        <w:jc w:val="right"/>
        <w:rPr>
          <w:rFonts w:ascii="GHEA Grapalat" w:hAnsi="GHEA Grapalat"/>
          <w:b/>
          <w:sz w:val="24"/>
          <w:szCs w:val="24"/>
        </w:rPr>
      </w:pPr>
    </w:p>
    <w:p w14:paraId="4302CD80" w14:textId="77777777" w:rsidR="00890AEF" w:rsidRDefault="00890AEF" w:rsidP="00B46D58">
      <w:pPr>
        <w:pStyle w:val="norm"/>
        <w:widowControl w:val="0"/>
        <w:spacing w:after="160" w:line="240" w:lineRule="auto"/>
        <w:ind w:firstLine="284"/>
        <w:jc w:val="right"/>
        <w:rPr>
          <w:rFonts w:ascii="GHEA Grapalat" w:hAnsi="GHEA Grapalat"/>
          <w:b/>
          <w:sz w:val="24"/>
          <w:szCs w:val="24"/>
        </w:rPr>
      </w:pPr>
    </w:p>
    <w:p w14:paraId="5D92792C" w14:textId="77777777" w:rsidR="00890AEF" w:rsidRPr="00444326" w:rsidRDefault="00890AEF" w:rsidP="00B46D58">
      <w:pPr>
        <w:pStyle w:val="norm"/>
        <w:widowControl w:val="0"/>
        <w:spacing w:after="160" w:line="240" w:lineRule="auto"/>
        <w:ind w:firstLine="284"/>
        <w:jc w:val="right"/>
        <w:rPr>
          <w:rFonts w:ascii="GHEA Grapalat" w:hAnsi="GHEA Grapalat"/>
          <w:b/>
          <w:sz w:val="24"/>
          <w:szCs w:val="24"/>
        </w:rPr>
      </w:pPr>
    </w:p>
    <w:p w14:paraId="573F665F" w14:textId="77777777" w:rsidR="00654E19" w:rsidRPr="00444326" w:rsidRDefault="00654E19" w:rsidP="00B46D58">
      <w:pPr>
        <w:pStyle w:val="norm"/>
        <w:widowControl w:val="0"/>
        <w:spacing w:after="160" w:line="240" w:lineRule="auto"/>
        <w:ind w:firstLine="284"/>
        <w:jc w:val="right"/>
        <w:rPr>
          <w:rFonts w:ascii="GHEA Grapalat" w:hAnsi="GHEA Grapalat"/>
          <w:b/>
          <w:sz w:val="24"/>
          <w:szCs w:val="24"/>
        </w:rPr>
      </w:pPr>
    </w:p>
    <w:p w14:paraId="36473F1A"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664C9432" w14:textId="43FD7B57"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E45E98" w:rsidRPr="00E45E98">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8A02E2" w:rsidRPr="008A02E2">
        <w:rPr>
          <w:rFonts w:ascii="GHEA Grapalat" w:hAnsi="GHEA Grapalat"/>
          <w:b/>
          <w:i/>
        </w:rPr>
        <w:t>LMOH</w:t>
      </w:r>
      <w:r w:rsidR="008A02E2" w:rsidRPr="008A02E2">
        <w:rPr>
          <w:rFonts w:ascii="GHEA Grapalat" w:hAnsi="GHEA Grapalat"/>
          <w:b/>
          <w:i/>
          <w:lang w:val="en-US"/>
        </w:rPr>
        <w:t>NUH</w:t>
      </w:r>
      <w:r w:rsidR="008A02E2" w:rsidRPr="008A02E2">
        <w:rPr>
          <w:rFonts w:ascii="GHEA Grapalat" w:hAnsi="GHEA Grapalat"/>
          <w:b/>
          <w:i/>
        </w:rPr>
        <w:t xml:space="preserve">- </w:t>
      </w:r>
      <w:proofErr w:type="spellStart"/>
      <w:r w:rsidR="008A02E2" w:rsidRPr="008A02E2">
        <w:rPr>
          <w:rFonts w:ascii="GHEA Grapalat" w:hAnsi="GHEA Grapalat"/>
          <w:b/>
          <w:i/>
        </w:rPr>
        <w:t>GHAPDzB</w:t>
      </w:r>
      <w:proofErr w:type="spellEnd"/>
      <w:r w:rsidR="008A02E2" w:rsidRPr="008A02E2">
        <w:rPr>
          <w:rFonts w:ascii="GHEA Grapalat" w:hAnsi="GHEA Grapalat"/>
          <w:b/>
          <w:i/>
        </w:rPr>
        <w:t xml:space="preserve"> -20/</w:t>
      </w:r>
      <w:r w:rsidR="007844C8">
        <w:rPr>
          <w:rFonts w:ascii="GHEA Grapalat" w:hAnsi="GHEA Grapalat"/>
          <w:b/>
          <w:i/>
        </w:rPr>
        <w:t>2</w:t>
      </w:r>
    </w:p>
    <w:p w14:paraId="22DE3482" w14:textId="77777777" w:rsidR="00B2572B" w:rsidRPr="00374F4A" w:rsidRDefault="00B2572B" w:rsidP="00B46D58">
      <w:pPr>
        <w:widowControl w:val="0"/>
        <w:spacing w:after="120"/>
        <w:jc w:val="center"/>
        <w:rPr>
          <w:rFonts w:ascii="GHEA Grapalat" w:hAnsi="GHEA Grapalat" w:cs="Sylfaen"/>
          <w:b/>
        </w:rPr>
      </w:pPr>
    </w:p>
    <w:p w14:paraId="419119BF"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769588E7" w14:textId="77777777"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E45E98" w:rsidRPr="00DF13E4">
        <w:rPr>
          <w:rFonts w:ascii="GHEA Grapalat" w:hAnsi="GHEA Grapalat"/>
          <w:sz w:val="24"/>
          <w:szCs w:val="24"/>
        </w:rPr>
        <w:t>запрос</w:t>
      </w:r>
      <w:r w:rsidR="00E45E98">
        <w:rPr>
          <w:rFonts w:ascii="GHEA Grapalat" w:hAnsi="GHEA Grapalat"/>
          <w:sz w:val="24"/>
          <w:szCs w:val="24"/>
        </w:rPr>
        <w:t>е</w:t>
      </w:r>
      <w:r w:rsidR="00E45E98" w:rsidRPr="00DF13E4">
        <w:rPr>
          <w:rFonts w:ascii="GHEA Grapalat" w:hAnsi="GHEA Grapalat"/>
          <w:sz w:val="24"/>
          <w:szCs w:val="24"/>
        </w:rPr>
        <w:t xml:space="preserve"> котировок</w:t>
      </w:r>
    </w:p>
    <w:p w14:paraId="61B201EC" w14:textId="77777777" w:rsidR="00B2572B" w:rsidRPr="00374F4A" w:rsidRDefault="00B2572B" w:rsidP="00B46D58">
      <w:pPr>
        <w:widowControl w:val="0"/>
        <w:spacing w:after="120"/>
        <w:jc w:val="center"/>
        <w:rPr>
          <w:rFonts w:ascii="GHEA Grapalat" w:hAnsi="GHEA Grapalat"/>
        </w:rPr>
      </w:pPr>
    </w:p>
    <w:p w14:paraId="0500AC41"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05DCF436"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089170BF"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4E9EFA8B"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43FE9850" w14:textId="130C739E" w:rsidR="00374F4A" w:rsidRPr="00C4157A" w:rsidRDefault="00374F4A" w:rsidP="00D4611F">
      <w:pPr>
        <w:jc w:val="both"/>
        <w:rPr>
          <w:rFonts w:ascii="GHEA Grapalat" w:hAnsi="GHEA Grapalat"/>
          <w:sz w:val="20"/>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D4611F" w:rsidRPr="00D4611F">
        <w:rPr>
          <w:rFonts w:ascii="GHEA Grapalat" w:hAnsi="GHEA Grapalat"/>
          <w:b/>
          <w:i/>
        </w:rPr>
        <w:t>LMOH</w:t>
      </w:r>
      <w:r w:rsidR="00D4611F" w:rsidRPr="00D4611F">
        <w:rPr>
          <w:rFonts w:ascii="GHEA Grapalat" w:hAnsi="GHEA Grapalat"/>
          <w:b/>
          <w:i/>
          <w:lang w:val="en-US"/>
        </w:rPr>
        <w:t>NUH</w:t>
      </w:r>
      <w:r w:rsidR="00D4611F" w:rsidRPr="00D4611F">
        <w:rPr>
          <w:rFonts w:ascii="GHEA Grapalat" w:hAnsi="GHEA Grapalat"/>
          <w:b/>
          <w:i/>
        </w:rPr>
        <w:t xml:space="preserve">- </w:t>
      </w:r>
      <w:proofErr w:type="spellStart"/>
      <w:r w:rsidR="00D4611F" w:rsidRPr="00D4611F">
        <w:rPr>
          <w:rFonts w:ascii="GHEA Grapalat" w:hAnsi="GHEA Grapalat"/>
          <w:b/>
          <w:i/>
        </w:rPr>
        <w:t>GHAPDzB</w:t>
      </w:r>
      <w:proofErr w:type="spellEnd"/>
      <w:r w:rsidR="00D4611F" w:rsidRPr="00D4611F">
        <w:rPr>
          <w:rFonts w:ascii="GHEA Grapalat" w:hAnsi="GHEA Grapalat"/>
          <w:b/>
          <w:i/>
        </w:rPr>
        <w:t xml:space="preserve"> -20/</w:t>
      </w:r>
      <w:r w:rsidR="007844C8">
        <w:rPr>
          <w:rFonts w:ascii="GHEA Grapalat" w:hAnsi="GHEA Grapalat"/>
          <w:b/>
          <w:i/>
        </w:rPr>
        <w:t>2</w:t>
      </w:r>
      <w:r w:rsidR="00ED5077">
        <w:rPr>
          <w:rFonts w:ascii="GHEA Grapalat" w:hAnsi="GHEA Grapalat"/>
          <w:b/>
          <w:i/>
        </w:rPr>
        <w:t xml:space="preserve"> </w:t>
      </w:r>
      <w:r w:rsidRPr="000C1746">
        <w:rPr>
          <w:rFonts w:ascii="GHEA Grapalat" w:hAnsi="GHEA Grapalat"/>
          <w:sz w:val="16"/>
        </w:rPr>
        <w:t>наименование заказчика</w:t>
      </w:r>
    </w:p>
    <w:p w14:paraId="19260B88" w14:textId="77777777" w:rsidR="00374F4A" w:rsidRPr="00DA5EA0" w:rsidRDefault="00E45E98" w:rsidP="00B46D58">
      <w:pPr>
        <w:spacing w:after="160"/>
        <w:jc w:val="both"/>
        <w:rPr>
          <w:rFonts w:ascii="GHEA Grapalat" w:hAnsi="GHEA Grapalat"/>
        </w:rPr>
      </w:pPr>
      <w:r w:rsidRPr="00DF13E4">
        <w:rPr>
          <w:rFonts w:ascii="GHEA Grapalat" w:hAnsi="GHEA Grapalat"/>
          <w:b/>
        </w:rPr>
        <w:t>запрос котировок</w:t>
      </w:r>
      <w:r w:rsidRPr="00DA5EA0">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14:paraId="63952B68"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6CAF2E2A"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178AE4FD"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467F8EC2"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269481F1" w14:textId="77777777" w:rsidR="000612B9" w:rsidRDefault="000612B9" w:rsidP="00B46D58">
      <w:pPr>
        <w:jc w:val="both"/>
        <w:rPr>
          <w:rFonts w:ascii="GHEA Grapalat" w:hAnsi="GHEA Grapalat"/>
        </w:rPr>
      </w:pPr>
    </w:p>
    <w:p w14:paraId="2A49CFBF"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6CB39A04"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41287E2B" w14:textId="77777777" w:rsidR="000612B9" w:rsidRDefault="000612B9" w:rsidP="00B46D58">
      <w:pPr>
        <w:jc w:val="both"/>
        <w:rPr>
          <w:rFonts w:ascii="GHEA Grapalat" w:hAnsi="GHEA Grapalat"/>
        </w:rPr>
      </w:pPr>
    </w:p>
    <w:p w14:paraId="497D150E"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5E9DA754"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61293B46" w14:textId="77777777" w:rsidR="00B138F3" w:rsidRDefault="00B138F3" w:rsidP="00B46D58">
      <w:pPr>
        <w:jc w:val="both"/>
        <w:rPr>
          <w:rFonts w:ascii="GHEA Grapalat" w:hAnsi="GHEA Grapalat"/>
        </w:rPr>
      </w:pPr>
    </w:p>
    <w:p w14:paraId="05D3CCA4" w14:textId="77777777"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295E6BBF"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265852C2" w14:textId="77777777" w:rsidR="00B138F3" w:rsidRDefault="00B138F3" w:rsidP="00F96993">
      <w:pPr>
        <w:jc w:val="both"/>
        <w:rPr>
          <w:rFonts w:ascii="GHEA Grapalat" w:hAnsi="GHEA Grapalat"/>
        </w:rPr>
      </w:pPr>
    </w:p>
    <w:p w14:paraId="256BA42F"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2D867265"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19DF65EF" w14:textId="77777777" w:rsidR="00B16483" w:rsidRDefault="00B16483" w:rsidP="00F96993">
      <w:pPr>
        <w:jc w:val="both"/>
        <w:rPr>
          <w:rFonts w:ascii="GHEA Grapalat" w:hAnsi="GHEA Grapalat"/>
          <w:sz w:val="18"/>
          <w:szCs w:val="18"/>
        </w:rPr>
      </w:pPr>
    </w:p>
    <w:p w14:paraId="2A56421D"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4A332688"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2759FAA3" w14:textId="77777777" w:rsidR="00B16483" w:rsidRPr="00D3436F" w:rsidRDefault="00B16483" w:rsidP="00B16483">
      <w:pPr>
        <w:tabs>
          <w:tab w:val="left" w:pos="7371"/>
        </w:tabs>
        <w:spacing w:after="160"/>
        <w:ind w:left="3544" w:firstLine="3"/>
        <w:jc w:val="both"/>
        <w:rPr>
          <w:rFonts w:ascii="GHEA Grapalat" w:hAnsi="GHEA Grapalat"/>
          <w:sz w:val="16"/>
        </w:rPr>
      </w:pPr>
    </w:p>
    <w:p w14:paraId="41F100C7" w14:textId="77777777"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r>
        <w:rPr>
          <w:rFonts w:ascii="GHEA Grapalat" w:hAnsi="GHEA Grapalat"/>
        </w:rPr>
        <w:t>подтверждает,что</w:t>
      </w:r>
      <w:proofErr w:type="spellEnd"/>
      <w:r>
        <w:rPr>
          <w:rFonts w:ascii="GHEA Grapalat" w:hAnsi="GHEA Grapalat"/>
        </w:rPr>
        <w:t>:</w:t>
      </w:r>
    </w:p>
    <w:p w14:paraId="55B7A9A9"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01F48A4C" w14:textId="542F618F" w:rsidR="006B3E56" w:rsidRDefault="006B3E56" w:rsidP="00B46D58">
      <w:pPr>
        <w:pStyle w:val="ListParagraph"/>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E45E98" w:rsidRPr="00DF13E4">
        <w:rPr>
          <w:rFonts w:ascii="GHEA Grapalat" w:hAnsi="GHEA Grapalat"/>
          <w:b/>
        </w:rPr>
        <w:t>запрос котировок</w:t>
      </w:r>
      <w:r w:rsidR="00E45E98">
        <w:rPr>
          <w:rFonts w:ascii="GHEA Grapalat" w:hAnsi="GHEA Grapalat"/>
        </w:rPr>
        <w:t xml:space="preserve"> </w:t>
      </w:r>
      <w:r>
        <w:rPr>
          <w:rFonts w:ascii="GHEA Grapalat" w:hAnsi="GHEA Grapalat"/>
        </w:rPr>
        <w:t xml:space="preserve">под кодом </w:t>
      </w:r>
      <w:r w:rsidR="00D4611F" w:rsidRPr="00D4611F">
        <w:rPr>
          <w:rFonts w:ascii="GHEA Grapalat" w:hAnsi="GHEA Grapalat"/>
          <w:b/>
          <w:i/>
        </w:rPr>
        <w:t>LMOH</w:t>
      </w:r>
      <w:r w:rsidR="00D4611F" w:rsidRPr="00D4611F">
        <w:rPr>
          <w:rFonts w:ascii="GHEA Grapalat" w:hAnsi="GHEA Grapalat"/>
          <w:b/>
          <w:i/>
          <w:lang w:val="en-US"/>
        </w:rPr>
        <w:t>NUH</w:t>
      </w:r>
      <w:r w:rsidR="00D4611F" w:rsidRPr="00D4611F">
        <w:rPr>
          <w:rFonts w:ascii="GHEA Grapalat" w:hAnsi="GHEA Grapalat"/>
          <w:b/>
          <w:i/>
        </w:rPr>
        <w:t xml:space="preserve">- </w:t>
      </w:r>
      <w:proofErr w:type="spellStart"/>
      <w:r w:rsidR="00D4611F" w:rsidRPr="00D4611F">
        <w:rPr>
          <w:rFonts w:ascii="GHEA Grapalat" w:hAnsi="GHEA Grapalat"/>
          <w:b/>
          <w:i/>
        </w:rPr>
        <w:t>GHAPDzB</w:t>
      </w:r>
      <w:proofErr w:type="spellEnd"/>
      <w:r w:rsidR="00D4611F" w:rsidRPr="00D4611F">
        <w:rPr>
          <w:rFonts w:ascii="GHEA Grapalat" w:hAnsi="GHEA Grapalat"/>
          <w:b/>
          <w:i/>
        </w:rPr>
        <w:t xml:space="preserve"> -20/</w:t>
      </w:r>
      <w:r w:rsidR="007844C8">
        <w:rPr>
          <w:rFonts w:ascii="GHEA Grapalat" w:hAnsi="GHEA Grapalat"/>
          <w:b/>
          <w:i/>
        </w:rPr>
        <w:t>2</w:t>
      </w:r>
      <w:r w:rsidR="00ED5077">
        <w:rPr>
          <w:rFonts w:ascii="GHEA Grapalat" w:hAnsi="GHEA Grapalat"/>
          <w:b/>
          <w:i/>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14:paraId="1D6A272E" w14:textId="002CC8BB" w:rsidR="006B3E56" w:rsidRDefault="006B3E56" w:rsidP="00B46D58">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lastRenderedPageBreak/>
        <w:t xml:space="preserve">в рамках участия в </w:t>
      </w:r>
      <w:r w:rsidR="00E45E98" w:rsidRPr="00DF13E4">
        <w:rPr>
          <w:rFonts w:ascii="GHEA Grapalat" w:hAnsi="GHEA Grapalat"/>
          <w:b/>
        </w:rPr>
        <w:t>запрос</w:t>
      </w:r>
      <w:r w:rsidR="00E45E98">
        <w:rPr>
          <w:rFonts w:ascii="GHEA Grapalat" w:hAnsi="GHEA Grapalat"/>
          <w:b/>
        </w:rPr>
        <w:t>е</w:t>
      </w:r>
      <w:r w:rsidR="00E45E98" w:rsidRPr="00DF13E4">
        <w:rPr>
          <w:rFonts w:ascii="GHEA Grapalat" w:hAnsi="GHEA Grapalat"/>
          <w:b/>
        </w:rPr>
        <w:t xml:space="preserve"> котировок</w:t>
      </w:r>
      <w:r w:rsidR="00E45E98">
        <w:rPr>
          <w:rFonts w:ascii="GHEA Grapalat" w:hAnsi="GHEA Grapalat"/>
        </w:rPr>
        <w:t xml:space="preserve"> </w:t>
      </w:r>
      <w:r>
        <w:rPr>
          <w:rFonts w:ascii="GHEA Grapalat" w:hAnsi="GHEA Grapalat"/>
        </w:rPr>
        <w:t xml:space="preserve">под кодом </w:t>
      </w:r>
      <w:r w:rsidR="00D4611F" w:rsidRPr="00D4611F">
        <w:rPr>
          <w:rFonts w:ascii="GHEA Grapalat" w:hAnsi="GHEA Grapalat"/>
          <w:b/>
          <w:i/>
        </w:rPr>
        <w:t>LMOH</w:t>
      </w:r>
      <w:r w:rsidR="00D4611F" w:rsidRPr="00D4611F">
        <w:rPr>
          <w:rFonts w:ascii="GHEA Grapalat" w:hAnsi="GHEA Grapalat"/>
          <w:b/>
          <w:i/>
          <w:lang w:val="en-US"/>
        </w:rPr>
        <w:t>NUH</w:t>
      </w:r>
      <w:r w:rsidR="00D4611F" w:rsidRPr="00D4611F">
        <w:rPr>
          <w:rFonts w:ascii="GHEA Grapalat" w:hAnsi="GHEA Grapalat"/>
          <w:b/>
          <w:i/>
        </w:rPr>
        <w:t xml:space="preserve">- </w:t>
      </w:r>
      <w:proofErr w:type="spellStart"/>
      <w:r w:rsidR="00D4611F" w:rsidRPr="00D4611F">
        <w:rPr>
          <w:rFonts w:ascii="GHEA Grapalat" w:hAnsi="GHEA Grapalat"/>
          <w:b/>
          <w:i/>
        </w:rPr>
        <w:t>GHAPDzB</w:t>
      </w:r>
      <w:proofErr w:type="spellEnd"/>
      <w:r w:rsidR="00D4611F" w:rsidRPr="00D4611F">
        <w:rPr>
          <w:rFonts w:ascii="GHEA Grapalat" w:hAnsi="GHEA Grapalat"/>
          <w:b/>
          <w:i/>
        </w:rPr>
        <w:t xml:space="preserve"> -20/</w:t>
      </w:r>
      <w:r w:rsidR="007844C8">
        <w:rPr>
          <w:rFonts w:ascii="GHEA Grapalat" w:hAnsi="GHEA Grapalat"/>
          <w:b/>
          <w:i/>
        </w:rPr>
        <w:t>2</w:t>
      </w:r>
    </w:p>
    <w:p w14:paraId="0C6DD194" w14:textId="77777777"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14:paraId="6C0DD848" w14:textId="77777777"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E45E98" w:rsidRPr="00DF13E4">
        <w:rPr>
          <w:rFonts w:ascii="GHEA Grapalat" w:hAnsi="GHEA Grapalat"/>
          <w:b/>
        </w:rPr>
        <w:t>запрос котировок</w:t>
      </w:r>
      <w:r w:rsidR="00E45E98">
        <w:rPr>
          <w:rFonts w:ascii="GHEA Grapalat" w:hAnsi="GHEA Grapalat"/>
        </w:rPr>
        <w:t xml:space="preserve"> </w:t>
      </w:r>
      <w:r>
        <w:rPr>
          <w:rFonts w:ascii="GHEA Grapalat" w:hAnsi="GHEA Grapalat"/>
        </w:rPr>
        <w:t xml:space="preserve">случая     одновременного </w:t>
      </w:r>
    </w:p>
    <w:p w14:paraId="6A2F20DD" w14:textId="77777777"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2D0CAEE7"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5A9EADFB"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14855CC3"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5B4471DD"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6BD120FF" w14:textId="77777777"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14:paraId="50EBBE30" w14:textId="77777777" w:rsidR="006B3E56" w:rsidRDefault="006B3E56" w:rsidP="00B46D58">
      <w:pPr>
        <w:pStyle w:val="ListParagraph"/>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7"/>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14:paraId="74FC447F" w14:textId="77777777" w:rsidTr="006B3E56">
        <w:tc>
          <w:tcPr>
            <w:tcW w:w="236" w:type="dxa"/>
            <w:tcBorders>
              <w:top w:val="single" w:sz="4" w:space="0" w:color="auto"/>
              <w:left w:val="single" w:sz="4" w:space="0" w:color="auto"/>
              <w:bottom w:val="single" w:sz="4" w:space="0" w:color="auto"/>
              <w:right w:val="single" w:sz="4" w:space="0" w:color="auto"/>
            </w:tcBorders>
            <w:vAlign w:val="center"/>
            <w:hideMark/>
          </w:tcPr>
          <w:p w14:paraId="7EEC1279" w14:textId="77777777"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14:paraId="418DA065" w14:textId="77777777"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14:paraId="714F2705" w14:textId="77777777"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14:paraId="0498CCFA" w14:textId="77777777"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14:paraId="3F333404" w14:textId="77777777" w:rsidTr="006B3E56">
        <w:tc>
          <w:tcPr>
            <w:tcW w:w="236" w:type="dxa"/>
            <w:tcBorders>
              <w:top w:val="single" w:sz="4" w:space="0" w:color="auto"/>
              <w:left w:val="single" w:sz="4" w:space="0" w:color="auto"/>
              <w:bottom w:val="single" w:sz="4" w:space="0" w:color="auto"/>
              <w:right w:val="single" w:sz="4" w:space="0" w:color="auto"/>
            </w:tcBorders>
            <w:vAlign w:val="center"/>
          </w:tcPr>
          <w:p w14:paraId="0CDCA663" w14:textId="77777777"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14:paraId="07E7ED53" w14:textId="77777777"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14:paraId="678835F5" w14:textId="77777777"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14:paraId="6F8AE9AB" w14:textId="77777777"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14:paraId="63DFB774" w14:textId="77777777" w:rsidTr="006B3E56">
        <w:tc>
          <w:tcPr>
            <w:tcW w:w="236" w:type="dxa"/>
            <w:tcBorders>
              <w:top w:val="single" w:sz="4" w:space="0" w:color="auto"/>
              <w:left w:val="single" w:sz="4" w:space="0" w:color="auto"/>
              <w:bottom w:val="single" w:sz="4" w:space="0" w:color="auto"/>
              <w:right w:val="single" w:sz="4" w:space="0" w:color="auto"/>
            </w:tcBorders>
            <w:vAlign w:val="center"/>
          </w:tcPr>
          <w:p w14:paraId="2A5F50B3" w14:textId="77777777"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14:paraId="25A7B54D" w14:textId="77777777"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14:paraId="2DE30F62" w14:textId="77777777"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14:paraId="7AD1F638" w14:textId="77777777"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14:paraId="190C09D5" w14:textId="77777777" w:rsidTr="006B3E56">
        <w:tc>
          <w:tcPr>
            <w:tcW w:w="236" w:type="dxa"/>
            <w:tcBorders>
              <w:top w:val="single" w:sz="4" w:space="0" w:color="auto"/>
              <w:left w:val="single" w:sz="4" w:space="0" w:color="auto"/>
              <w:bottom w:val="single" w:sz="4" w:space="0" w:color="auto"/>
              <w:right w:val="single" w:sz="4" w:space="0" w:color="auto"/>
            </w:tcBorders>
            <w:vAlign w:val="center"/>
          </w:tcPr>
          <w:p w14:paraId="188DD9C0" w14:textId="77777777"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14:paraId="14E750DA" w14:textId="77777777"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14:paraId="09157438" w14:textId="77777777"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14:paraId="17184497" w14:textId="77777777" w:rsidR="006B3E56" w:rsidRDefault="006B3E56" w:rsidP="00B46D58">
            <w:pPr>
              <w:pStyle w:val="BodyTextIndent3"/>
              <w:widowControl w:val="0"/>
              <w:spacing w:after="120" w:line="240" w:lineRule="auto"/>
              <w:ind w:firstLine="0"/>
              <w:jc w:val="center"/>
              <w:rPr>
                <w:rFonts w:ascii="GHEA Grapalat" w:hAnsi="GHEA Grapalat"/>
                <w:szCs w:val="24"/>
              </w:rPr>
            </w:pPr>
          </w:p>
        </w:tc>
      </w:tr>
    </w:tbl>
    <w:p w14:paraId="7DE1F3F6" w14:textId="77777777" w:rsidR="006B3E56" w:rsidRDefault="006B3E56" w:rsidP="00B46D58">
      <w:pPr>
        <w:jc w:val="both"/>
        <w:rPr>
          <w:rFonts w:ascii="GHEA Grapalat" w:hAnsi="GHEA Grapalat"/>
        </w:rPr>
      </w:pPr>
    </w:p>
    <w:p w14:paraId="60591E6C" w14:textId="77777777" w:rsidR="00923711" w:rsidRDefault="00923711">
      <w:pPr>
        <w:rPr>
          <w:rFonts w:ascii="GHEA Grapalat" w:hAnsi="GHEA Grapalat"/>
        </w:rPr>
      </w:pPr>
      <w:r>
        <w:rPr>
          <w:rFonts w:ascii="GHEA Grapalat" w:hAnsi="GHEA Grapalat"/>
        </w:rPr>
        <w:br w:type="page"/>
      </w:r>
    </w:p>
    <w:p w14:paraId="55F11164" w14:textId="77777777" w:rsidR="00110534" w:rsidRDefault="00F36AD3" w:rsidP="00B46D58">
      <w:pPr>
        <w:jc w:val="both"/>
        <w:rPr>
          <w:rFonts w:ascii="GHEA Grapalat" w:hAnsi="GHEA Grapalat"/>
        </w:rPr>
      </w:pPr>
      <w:r>
        <w:rPr>
          <w:rFonts w:ascii="GHEA Grapalat" w:hAnsi="GHEA Grapalat"/>
        </w:rPr>
        <w:lastRenderedPageBreak/>
        <w:t xml:space="preserve"> </w:t>
      </w:r>
    </w:p>
    <w:p w14:paraId="1C350258" w14:textId="77777777"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14:paraId="38A7BBB7" w14:textId="77777777"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14:paraId="15D93BD7" w14:textId="77777777"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14:paraId="49D97136" w14:textId="77777777" w:rsidR="00F855BB" w:rsidRDefault="00F855BB" w:rsidP="00B46D58">
      <w:pPr>
        <w:tabs>
          <w:tab w:val="left" w:pos="7371"/>
        </w:tabs>
        <w:spacing w:after="160"/>
        <w:ind w:left="3544" w:firstLine="3"/>
        <w:jc w:val="both"/>
        <w:rPr>
          <w:rFonts w:ascii="GHEA Grapalat" w:hAnsi="GHEA Grapalat"/>
          <w:sz w:val="16"/>
          <w:lang w:val="hy-AM"/>
        </w:rPr>
      </w:pPr>
    </w:p>
    <w:p w14:paraId="35D8F0BF" w14:textId="77777777" w:rsidR="00F855BB" w:rsidRPr="000811C1" w:rsidRDefault="00F855BB" w:rsidP="00B46D58">
      <w:pPr>
        <w:tabs>
          <w:tab w:val="left" w:pos="7371"/>
        </w:tabs>
        <w:spacing w:after="160"/>
        <w:ind w:left="3544" w:firstLine="3"/>
        <w:jc w:val="both"/>
        <w:rPr>
          <w:rFonts w:ascii="GHEA Grapalat" w:hAnsi="GHEA Grapalat"/>
          <w:sz w:val="16"/>
          <w:lang w:val="hy-AM"/>
        </w:rPr>
      </w:pPr>
    </w:p>
    <w:p w14:paraId="5E9897D7" w14:textId="77777777" w:rsidR="006B3E56" w:rsidRPr="00D3436F" w:rsidRDefault="006B3E56" w:rsidP="00B46D58">
      <w:pPr>
        <w:tabs>
          <w:tab w:val="left" w:pos="7371"/>
        </w:tabs>
        <w:spacing w:after="160"/>
        <w:ind w:left="3544" w:firstLine="3"/>
        <w:jc w:val="both"/>
        <w:rPr>
          <w:rFonts w:ascii="GHEA Grapalat" w:hAnsi="GHEA Grapalat"/>
          <w:sz w:val="16"/>
        </w:rPr>
      </w:pPr>
    </w:p>
    <w:p w14:paraId="1F0605C0" w14:textId="77777777" w:rsidR="006B3E56" w:rsidRPr="00770B03" w:rsidRDefault="006B3E56" w:rsidP="00B46D58">
      <w:pPr>
        <w:tabs>
          <w:tab w:val="left" w:pos="7371"/>
        </w:tabs>
        <w:spacing w:after="160"/>
        <w:ind w:left="3544" w:firstLine="3"/>
        <w:jc w:val="both"/>
        <w:rPr>
          <w:rFonts w:ascii="GHEA Grapalat" w:hAnsi="GHEA Grapalat"/>
          <w:sz w:val="16"/>
        </w:rPr>
      </w:pPr>
    </w:p>
    <w:p w14:paraId="451746C7" w14:textId="77777777"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29032AB1"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79899F70" w14:textId="77777777"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2FB69568" w14:textId="77777777"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0A8E8B3B" w14:textId="77777777" w:rsidR="00123294" w:rsidRDefault="00123294" w:rsidP="00B46D58">
      <w:pPr>
        <w:rPr>
          <w:rFonts w:ascii="GHEA Grapalat" w:hAnsi="GHEA Grapalat"/>
          <w:b/>
        </w:rPr>
      </w:pPr>
      <w:r>
        <w:rPr>
          <w:rFonts w:ascii="GHEA Grapalat" w:hAnsi="GHEA Grapalat"/>
          <w:b/>
        </w:rPr>
        <w:br w:type="page"/>
      </w:r>
    </w:p>
    <w:p w14:paraId="197FFEBF" w14:textId="77777777" w:rsidR="00B048B2" w:rsidRDefault="00B048B2" w:rsidP="00B46D58">
      <w:pPr>
        <w:rPr>
          <w:rFonts w:ascii="GHEA Grapalat" w:hAnsi="GHEA Grapalat"/>
          <w:b/>
        </w:rPr>
      </w:pPr>
    </w:p>
    <w:p w14:paraId="5E5CB496" w14:textId="77777777"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14:paraId="2588B81C" w14:textId="6F7F4732" w:rsidR="00D043C1" w:rsidRPr="009044F1" w:rsidRDefault="00D043C1" w:rsidP="00D043C1">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w:t>
      </w:r>
      <w:r w:rsidR="00E45E98">
        <w:rPr>
          <w:rFonts w:ascii="GHEA Grapalat" w:hAnsi="GHEA Grapalat"/>
          <w:b/>
          <w:sz w:val="24"/>
          <w:szCs w:val="24"/>
        </w:rPr>
        <w:t xml:space="preserve"> Приглашению </w:t>
      </w:r>
      <w:r w:rsidR="00E45E98" w:rsidRPr="00DF13E4">
        <w:rPr>
          <w:rFonts w:ascii="GHEA Grapalat" w:hAnsi="GHEA Grapalat"/>
          <w:b/>
          <w:sz w:val="24"/>
          <w:szCs w:val="24"/>
        </w:rPr>
        <w:t>запрос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D4611F" w:rsidRPr="00D4611F">
        <w:rPr>
          <w:rFonts w:ascii="GHEA Grapalat" w:hAnsi="GHEA Grapalat"/>
          <w:b/>
          <w:i/>
          <w:sz w:val="24"/>
          <w:szCs w:val="24"/>
        </w:rPr>
        <w:t>LMOH</w:t>
      </w:r>
      <w:r w:rsidR="00D4611F" w:rsidRPr="00D4611F">
        <w:rPr>
          <w:rFonts w:ascii="GHEA Grapalat" w:hAnsi="GHEA Grapalat"/>
          <w:b/>
          <w:i/>
          <w:sz w:val="24"/>
          <w:szCs w:val="24"/>
          <w:lang w:val="en-US"/>
        </w:rPr>
        <w:t>NUH</w:t>
      </w:r>
      <w:r w:rsidR="00D4611F" w:rsidRPr="00D4611F">
        <w:rPr>
          <w:rFonts w:ascii="GHEA Grapalat" w:hAnsi="GHEA Grapalat"/>
          <w:b/>
          <w:i/>
          <w:sz w:val="24"/>
          <w:szCs w:val="24"/>
        </w:rPr>
        <w:t xml:space="preserve">- </w:t>
      </w:r>
      <w:proofErr w:type="spellStart"/>
      <w:r w:rsidR="00D4611F" w:rsidRPr="00D4611F">
        <w:rPr>
          <w:rFonts w:ascii="GHEA Grapalat" w:hAnsi="GHEA Grapalat"/>
          <w:b/>
          <w:i/>
          <w:sz w:val="24"/>
          <w:szCs w:val="24"/>
        </w:rPr>
        <w:t>GHAPDzB</w:t>
      </w:r>
      <w:proofErr w:type="spellEnd"/>
      <w:r w:rsidR="00D4611F" w:rsidRPr="00D4611F">
        <w:rPr>
          <w:rFonts w:ascii="GHEA Grapalat" w:hAnsi="GHEA Grapalat"/>
          <w:b/>
          <w:i/>
          <w:sz w:val="24"/>
          <w:szCs w:val="24"/>
        </w:rPr>
        <w:t xml:space="preserve"> -20/</w:t>
      </w:r>
      <w:r w:rsidR="007844C8">
        <w:rPr>
          <w:rFonts w:ascii="GHEA Grapalat" w:hAnsi="GHEA Grapalat"/>
          <w:b/>
          <w:i/>
          <w:sz w:val="24"/>
          <w:szCs w:val="24"/>
        </w:rPr>
        <w:t>2</w:t>
      </w:r>
    </w:p>
    <w:p w14:paraId="090BC6F1" w14:textId="77777777" w:rsidR="00D043C1" w:rsidRPr="009044F1" w:rsidRDefault="00D043C1" w:rsidP="00D043C1">
      <w:pPr>
        <w:widowControl w:val="0"/>
        <w:spacing w:after="160"/>
        <w:ind w:left="567" w:right="565"/>
        <w:jc w:val="center"/>
        <w:rPr>
          <w:rFonts w:ascii="GHEA Grapalat" w:hAnsi="GHEA Grapalat"/>
          <w:b/>
        </w:rPr>
      </w:pPr>
    </w:p>
    <w:p w14:paraId="23DBCAF1" w14:textId="77777777"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14:paraId="42054CA7" w14:textId="77777777"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14:paraId="605A78FC" w14:textId="77777777"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14:paraId="09E03EFB" w14:textId="77777777"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14:paraId="7ADCD814" w14:textId="77777777"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14:paraId="055A809D" w14:textId="73E5D792"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w:t>
      </w:r>
      <w:r w:rsidR="00E45E98">
        <w:rPr>
          <w:rFonts w:ascii="GHEA Grapalat" w:hAnsi="GHEA Grapalat"/>
        </w:rPr>
        <w:t>запроса котировки</w:t>
      </w:r>
      <w:r w:rsidRPr="009044F1">
        <w:rPr>
          <w:rFonts w:ascii="GHEA Grapalat" w:hAnsi="GHEA Grapalat"/>
        </w:rPr>
        <w:t xml:space="preserve"> под кодом </w:t>
      </w:r>
      <w:r w:rsidR="00D4611F" w:rsidRPr="00D4611F">
        <w:rPr>
          <w:rFonts w:ascii="GHEA Grapalat" w:hAnsi="GHEA Grapalat"/>
          <w:b/>
          <w:i/>
        </w:rPr>
        <w:t>LMOH</w:t>
      </w:r>
      <w:r w:rsidR="00D4611F" w:rsidRPr="00D4611F">
        <w:rPr>
          <w:rFonts w:ascii="GHEA Grapalat" w:hAnsi="GHEA Grapalat"/>
          <w:b/>
          <w:i/>
          <w:lang w:val="en-US"/>
        </w:rPr>
        <w:t>NUH</w:t>
      </w:r>
      <w:r w:rsidR="00D4611F" w:rsidRPr="00D4611F">
        <w:rPr>
          <w:rFonts w:ascii="GHEA Grapalat" w:hAnsi="GHEA Grapalat"/>
          <w:b/>
          <w:i/>
        </w:rPr>
        <w:t xml:space="preserve">- </w:t>
      </w:r>
      <w:proofErr w:type="spellStart"/>
      <w:r w:rsidR="00D4611F" w:rsidRPr="00D4611F">
        <w:rPr>
          <w:rFonts w:ascii="GHEA Grapalat" w:hAnsi="GHEA Grapalat"/>
          <w:b/>
          <w:i/>
        </w:rPr>
        <w:t>GHAPDzB</w:t>
      </w:r>
      <w:proofErr w:type="spellEnd"/>
      <w:r w:rsidR="00D4611F" w:rsidRPr="00D4611F">
        <w:rPr>
          <w:rFonts w:ascii="GHEA Grapalat" w:hAnsi="GHEA Grapalat"/>
          <w:b/>
          <w:i/>
        </w:rPr>
        <w:t xml:space="preserve"> -20/</w:t>
      </w:r>
      <w:r w:rsidR="007844C8">
        <w:rPr>
          <w:rFonts w:ascii="GHEA Grapalat" w:hAnsi="GHEA Grapalat"/>
          <w:b/>
          <w:i/>
        </w:rPr>
        <w:t>2</w:t>
      </w:r>
      <w:r w:rsidR="00ED5077">
        <w:rPr>
          <w:rFonts w:ascii="GHEA Grapalat" w:hAnsi="GHEA Grapalat"/>
          <w:b/>
          <w:i/>
        </w:rPr>
        <w:t xml:space="preserve"> </w:t>
      </w:r>
      <w:r w:rsidRPr="009044F1">
        <w:rPr>
          <w:rFonts w:ascii="GHEA Grapalat" w:hAnsi="GHEA Grapalat"/>
        </w:rPr>
        <w:t>ниже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14:paraId="7C3412E2" w14:textId="77777777" w:rsidTr="00FF3F2A">
        <w:tc>
          <w:tcPr>
            <w:tcW w:w="1042" w:type="dxa"/>
            <w:vMerge w:val="restart"/>
            <w:vAlign w:val="center"/>
          </w:tcPr>
          <w:p w14:paraId="7C04B88F" w14:textId="77777777" w:rsidR="00EE1022" w:rsidRDefault="00EE1022" w:rsidP="00FF3F2A">
            <w:pPr>
              <w:widowControl w:val="0"/>
              <w:jc w:val="center"/>
              <w:rPr>
                <w:rFonts w:ascii="GHEA Grapalat" w:hAnsi="GHEA Grapalat"/>
                <w:b/>
                <w:sz w:val="20"/>
                <w:szCs w:val="20"/>
              </w:rPr>
            </w:pPr>
          </w:p>
          <w:p w14:paraId="5C29489F"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14:paraId="36D3F393"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14:paraId="30699219" w14:textId="77777777" w:rsidTr="000811C1">
        <w:trPr>
          <w:trHeight w:val="696"/>
        </w:trPr>
        <w:tc>
          <w:tcPr>
            <w:tcW w:w="1042" w:type="dxa"/>
            <w:vMerge/>
            <w:vAlign w:val="center"/>
          </w:tcPr>
          <w:p w14:paraId="74C5690D" w14:textId="77777777" w:rsidR="00D043C1" w:rsidRPr="00206AF8" w:rsidRDefault="00D043C1" w:rsidP="00FF3F2A">
            <w:pPr>
              <w:widowControl w:val="0"/>
              <w:jc w:val="center"/>
              <w:rPr>
                <w:rFonts w:ascii="GHEA Grapalat" w:hAnsi="GHEA Grapalat"/>
                <w:b/>
                <w:bCs/>
                <w:sz w:val="20"/>
                <w:szCs w:val="20"/>
              </w:rPr>
            </w:pPr>
          </w:p>
        </w:tc>
        <w:tc>
          <w:tcPr>
            <w:tcW w:w="1605" w:type="dxa"/>
            <w:vAlign w:val="center"/>
          </w:tcPr>
          <w:p w14:paraId="545C08CA" w14:textId="77777777"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14:paraId="69CA0AF7"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14:paraId="0713A0EB"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14:paraId="1710FC2A" w14:textId="77777777"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14:paraId="01A691DB"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14:paraId="6E3633AE"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14:paraId="737CFF34" w14:textId="77777777" w:rsidTr="00FF3F2A">
        <w:tc>
          <w:tcPr>
            <w:tcW w:w="1042" w:type="dxa"/>
          </w:tcPr>
          <w:p w14:paraId="5D16A013"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14:paraId="4807CE52"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14:paraId="6E82FC53"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14:paraId="3216E281"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14:paraId="32FC4D80"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14:paraId="1435EACA" w14:textId="77777777"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14:paraId="1027D2FF" w14:textId="77777777" w:rsidTr="00FF3F2A">
        <w:tc>
          <w:tcPr>
            <w:tcW w:w="1042" w:type="dxa"/>
          </w:tcPr>
          <w:p w14:paraId="1D575418"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14:paraId="3A41ED44"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14:paraId="0E382DA9"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14:paraId="1C3C6BB6"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14:paraId="54FCEB40"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14:paraId="05D9D0B1" w14:textId="77777777"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14:paraId="240D0D34" w14:textId="77777777" w:rsidTr="00FF3F2A">
        <w:tc>
          <w:tcPr>
            <w:tcW w:w="1042" w:type="dxa"/>
          </w:tcPr>
          <w:p w14:paraId="62D6390E"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14:paraId="4F57C5AC"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14:paraId="75472D6D"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14:paraId="46A6958D"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14:paraId="7FC40BE0"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14:paraId="1F087F6C" w14:textId="77777777" w:rsidR="00D043C1" w:rsidRPr="00206AF8" w:rsidRDefault="00D043C1" w:rsidP="00FF3F2A">
            <w:pPr>
              <w:pStyle w:val="Heading3"/>
              <w:keepNext w:val="0"/>
              <w:widowControl w:val="0"/>
              <w:spacing w:line="240" w:lineRule="auto"/>
              <w:jc w:val="left"/>
              <w:rPr>
                <w:rFonts w:ascii="GHEA Grapalat" w:hAnsi="GHEA Grapalat"/>
                <w:b/>
              </w:rPr>
            </w:pPr>
          </w:p>
        </w:tc>
      </w:tr>
    </w:tbl>
    <w:p w14:paraId="23C05BDC" w14:textId="77777777" w:rsidR="00D043C1" w:rsidRDefault="00D043C1" w:rsidP="00D043C1">
      <w:pPr>
        <w:widowControl w:val="0"/>
        <w:tabs>
          <w:tab w:val="left" w:pos="6804"/>
        </w:tabs>
        <w:jc w:val="center"/>
        <w:rPr>
          <w:rFonts w:ascii="GHEA Grapalat" w:hAnsi="GHEA Grapalat"/>
          <w:lang w:val="en-US"/>
        </w:rPr>
      </w:pPr>
    </w:p>
    <w:p w14:paraId="2590C3D7" w14:textId="77777777"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3DB5DC6F" w14:textId="77777777"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04D65330" w14:textId="77777777" w:rsidR="00D043C1" w:rsidRPr="008875C7" w:rsidRDefault="00D043C1" w:rsidP="00D043C1">
      <w:pPr>
        <w:widowControl w:val="0"/>
        <w:spacing w:after="160"/>
        <w:jc w:val="right"/>
        <w:rPr>
          <w:rFonts w:ascii="GHEA Grapalat" w:hAnsi="GHEA Grapalat"/>
        </w:rPr>
      </w:pPr>
    </w:p>
    <w:p w14:paraId="2D420924" w14:textId="77777777"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14:paraId="59658677" w14:textId="77777777" w:rsidR="00D043C1" w:rsidRDefault="00D043C1" w:rsidP="00D043C1">
      <w:pPr>
        <w:rPr>
          <w:rFonts w:ascii="GHEA Grapalat" w:hAnsi="GHEA Grapalat"/>
        </w:rPr>
      </w:pPr>
      <w:r>
        <w:rPr>
          <w:rFonts w:ascii="GHEA Grapalat" w:hAnsi="GHEA Grapalat"/>
        </w:rPr>
        <w:br w:type="page"/>
      </w:r>
    </w:p>
    <w:p w14:paraId="26E45BA6" w14:textId="77777777"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219CAFAC" w14:textId="3A282CF4"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w:t>
      </w:r>
      <w:r w:rsidR="00E45E98" w:rsidRPr="00DF13E4">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D4611F" w:rsidRPr="00D4611F">
        <w:rPr>
          <w:rFonts w:ascii="GHEA Grapalat" w:hAnsi="GHEA Grapalat"/>
          <w:b/>
          <w:i/>
          <w:sz w:val="24"/>
          <w:szCs w:val="24"/>
        </w:rPr>
        <w:t>LMOH</w:t>
      </w:r>
      <w:r w:rsidR="00D4611F" w:rsidRPr="00D4611F">
        <w:rPr>
          <w:rFonts w:ascii="GHEA Grapalat" w:hAnsi="GHEA Grapalat"/>
          <w:b/>
          <w:i/>
          <w:sz w:val="24"/>
          <w:szCs w:val="24"/>
          <w:lang w:val="en-US"/>
        </w:rPr>
        <w:t>NUH</w:t>
      </w:r>
      <w:r w:rsidR="00D4611F" w:rsidRPr="00D4611F">
        <w:rPr>
          <w:rFonts w:ascii="GHEA Grapalat" w:hAnsi="GHEA Grapalat"/>
          <w:b/>
          <w:i/>
          <w:sz w:val="24"/>
          <w:szCs w:val="24"/>
        </w:rPr>
        <w:t xml:space="preserve">- </w:t>
      </w:r>
      <w:proofErr w:type="spellStart"/>
      <w:r w:rsidR="00D4611F" w:rsidRPr="00D4611F">
        <w:rPr>
          <w:rFonts w:ascii="GHEA Grapalat" w:hAnsi="GHEA Grapalat"/>
          <w:b/>
          <w:i/>
          <w:sz w:val="24"/>
          <w:szCs w:val="24"/>
        </w:rPr>
        <w:t>GHAPDzB</w:t>
      </w:r>
      <w:proofErr w:type="spellEnd"/>
      <w:r w:rsidR="00D4611F" w:rsidRPr="00D4611F">
        <w:rPr>
          <w:rFonts w:ascii="GHEA Grapalat" w:hAnsi="GHEA Grapalat"/>
          <w:b/>
          <w:i/>
          <w:sz w:val="24"/>
          <w:szCs w:val="24"/>
        </w:rPr>
        <w:t xml:space="preserve"> -20/</w:t>
      </w:r>
      <w:r w:rsidR="007844C8">
        <w:rPr>
          <w:rFonts w:ascii="GHEA Grapalat" w:hAnsi="GHEA Grapalat"/>
          <w:b/>
          <w:i/>
          <w:sz w:val="24"/>
          <w:szCs w:val="24"/>
        </w:rPr>
        <w:t>2</w:t>
      </w:r>
    </w:p>
    <w:p w14:paraId="130C0E16" w14:textId="77777777" w:rsidR="00B2572B" w:rsidRPr="009044F1" w:rsidRDefault="00B2572B" w:rsidP="00B46D58">
      <w:pPr>
        <w:widowControl w:val="0"/>
        <w:spacing w:after="120"/>
        <w:ind w:firstLine="567"/>
        <w:jc w:val="center"/>
        <w:rPr>
          <w:rFonts w:ascii="GHEA Grapalat" w:hAnsi="GHEA Grapalat"/>
        </w:rPr>
      </w:pPr>
    </w:p>
    <w:p w14:paraId="50852919"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1F868C62" w14:textId="77777777" w:rsidR="00B2572B" w:rsidRPr="009044F1" w:rsidRDefault="00B2572B" w:rsidP="00B46D58">
      <w:pPr>
        <w:widowControl w:val="0"/>
        <w:spacing w:after="120"/>
        <w:ind w:firstLine="567"/>
        <w:jc w:val="center"/>
        <w:rPr>
          <w:rFonts w:ascii="GHEA Grapalat" w:hAnsi="GHEA Grapalat"/>
        </w:rPr>
      </w:pPr>
    </w:p>
    <w:p w14:paraId="07C45F73" w14:textId="774E346E" w:rsidR="005646FC" w:rsidRPr="008842CE" w:rsidRDefault="00B2572B" w:rsidP="00D4611F">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E45E98" w:rsidRPr="00DF13E4">
        <w:rPr>
          <w:rFonts w:ascii="GHEA Grapalat" w:hAnsi="GHEA Grapalat"/>
          <w:b/>
        </w:rPr>
        <w:t>запрос котировок</w:t>
      </w:r>
      <w:r w:rsidR="00E45E98" w:rsidRPr="005744FC">
        <w:rPr>
          <w:rFonts w:ascii="GHEA Grapalat" w:hAnsi="GHEA Grapalat"/>
          <w:spacing w:val="-6"/>
        </w:rPr>
        <w:t xml:space="preserve"> </w:t>
      </w:r>
      <w:r w:rsidRPr="005744FC">
        <w:rPr>
          <w:rFonts w:ascii="GHEA Grapalat" w:hAnsi="GHEA Grapalat"/>
          <w:spacing w:val="-6"/>
        </w:rPr>
        <w:t xml:space="preserve">под кодом </w:t>
      </w:r>
      <w:r w:rsidR="00D4611F" w:rsidRPr="00D4611F">
        <w:rPr>
          <w:rFonts w:ascii="GHEA Grapalat" w:hAnsi="GHEA Grapalat"/>
          <w:b/>
          <w:i/>
          <w:spacing w:val="-6"/>
        </w:rPr>
        <w:t>LMOH</w:t>
      </w:r>
      <w:r w:rsidR="00D4611F" w:rsidRPr="00D4611F">
        <w:rPr>
          <w:rFonts w:ascii="GHEA Grapalat" w:hAnsi="GHEA Grapalat"/>
          <w:b/>
          <w:i/>
          <w:spacing w:val="-6"/>
          <w:lang w:val="en-US"/>
        </w:rPr>
        <w:t>NUH</w:t>
      </w:r>
      <w:r w:rsidR="00D4611F" w:rsidRPr="00D4611F">
        <w:rPr>
          <w:rFonts w:ascii="GHEA Grapalat" w:hAnsi="GHEA Grapalat"/>
          <w:b/>
          <w:i/>
          <w:spacing w:val="-6"/>
        </w:rPr>
        <w:t xml:space="preserve">- </w:t>
      </w:r>
      <w:proofErr w:type="spellStart"/>
      <w:r w:rsidR="00D4611F" w:rsidRPr="00D4611F">
        <w:rPr>
          <w:rFonts w:ascii="GHEA Grapalat" w:hAnsi="GHEA Grapalat"/>
          <w:b/>
          <w:i/>
          <w:spacing w:val="-6"/>
        </w:rPr>
        <w:t>GHAPDzB</w:t>
      </w:r>
      <w:proofErr w:type="spellEnd"/>
      <w:r w:rsidR="00D4611F" w:rsidRPr="00D4611F">
        <w:rPr>
          <w:rFonts w:ascii="GHEA Grapalat" w:hAnsi="GHEA Grapalat"/>
          <w:b/>
          <w:i/>
          <w:spacing w:val="-6"/>
        </w:rPr>
        <w:t xml:space="preserve"> -20/</w:t>
      </w:r>
      <w:r w:rsidR="007844C8">
        <w:rPr>
          <w:rFonts w:ascii="GHEA Grapalat" w:hAnsi="GHEA Grapalat"/>
          <w:b/>
          <w:i/>
          <w:spacing w:val="-6"/>
        </w:rPr>
        <w:t>2</w:t>
      </w:r>
      <w:r w:rsidR="00D4611F">
        <w:rPr>
          <w:rFonts w:ascii="GHEA Grapalat" w:hAnsi="GHEA Grapalat"/>
          <w:b/>
          <w:i/>
          <w:spacing w:val="-6"/>
        </w:rPr>
        <w:t xml:space="preserve"> </w:t>
      </w:r>
      <w:r w:rsidR="005744FC" w:rsidRPr="009044F1">
        <w:rPr>
          <w:rFonts w:ascii="GHEA Grapalat" w:hAnsi="GHEA Grapalat"/>
        </w:rPr>
        <w:t xml:space="preserve">в </w:t>
      </w:r>
      <w:r w:rsidRPr="009044F1">
        <w:rPr>
          <w:rFonts w:ascii="GHEA Grapalat" w:hAnsi="GHEA Grapalat"/>
        </w:rPr>
        <w:t>том числе проект заключаемого договора</w:t>
      </w:r>
      <w:r w:rsidR="005744FC" w:rsidRPr="005744FC">
        <w:rPr>
          <w:rFonts w:ascii="GHEA Grapalat" w:hAnsi="GHEA Grapalat"/>
        </w:rPr>
        <w:t xml:space="preserve"> </w:t>
      </w:r>
      <w:r w:rsidRPr="005744FC">
        <w:rPr>
          <w:rFonts w:ascii="GHEA Grapalat" w:hAnsi="GHEA Grapalat"/>
        </w:rPr>
        <w:t>___</w:t>
      </w:r>
      <w:r w:rsidR="005744FC" w:rsidRPr="005744FC">
        <w:rPr>
          <w:rFonts w:ascii="GHEA Grapalat" w:hAnsi="GHEA Grapalat"/>
        </w:rPr>
        <w:t>_______________</w:t>
      </w:r>
      <w:r w:rsidR="005744FC">
        <w:rPr>
          <w:rFonts w:ascii="GHEA Grapalat" w:hAnsi="GHEA Grapalat"/>
        </w:rPr>
        <w:t>_</w:t>
      </w:r>
      <w:r w:rsidR="005744FC" w:rsidRPr="005744FC">
        <w:rPr>
          <w:rFonts w:ascii="GHEA Grapalat" w:hAnsi="GHEA Grapalat"/>
        </w:rPr>
        <w:t>________</w:t>
      </w:r>
      <w:r w:rsidRPr="005744FC">
        <w:rPr>
          <w:rFonts w:ascii="GHEA Grapalat" w:hAnsi="GHEA Grapalat"/>
        </w:rPr>
        <w:t>____</w:t>
      </w:r>
      <w:r w:rsidR="00191D27">
        <w:rPr>
          <w:rFonts w:ascii="GHEA Grapalat" w:hAnsi="GHEA Grapalat"/>
        </w:rPr>
        <w:t>___</w:t>
      </w:r>
    </w:p>
    <w:p w14:paraId="138E7C12"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5C3A8858"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4C8D6E96" w14:textId="77777777"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418"/>
        <w:gridCol w:w="1617"/>
        <w:gridCol w:w="1448"/>
      </w:tblGrid>
      <w:tr w:rsidR="00BD50E7" w:rsidRPr="005744FC" w14:paraId="5E4D8640" w14:textId="77777777" w:rsidTr="001D5785">
        <w:trPr>
          <w:trHeight w:val="916"/>
          <w:jc w:val="center"/>
        </w:trPr>
        <w:tc>
          <w:tcPr>
            <w:tcW w:w="1368" w:type="dxa"/>
            <w:tcBorders>
              <w:top w:val="single" w:sz="4" w:space="0" w:color="auto"/>
              <w:left w:val="single" w:sz="4" w:space="0" w:color="auto"/>
              <w:right w:val="single" w:sz="4" w:space="0" w:color="auto"/>
            </w:tcBorders>
            <w:vAlign w:val="center"/>
          </w:tcPr>
          <w:p w14:paraId="68D8496E" w14:textId="77777777" w:rsidR="00BD50E7" w:rsidRPr="005744FC" w:rsidRDefault="00BD50E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4C85F21A" w14:textId="77777777"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14:paraId="49A5B3ED" w14:textId="77777777" w:rsidR="00BD50E7" w:rsidRPr="005744FC" w:rsidRDefault="00306C33" w:rsidP="00B46D58">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Pr="005744FC">
              <w:rPr>
                <w:rFonts w:ascii="GHEA Grapalat" w:hAnsi="GHEA Grapalat"/>
                <w:b/>
                <w:sz w:val="20"/>
                <w:szCs w:val="20"/>
              </w:rPr>
              <w:t xml:space="preserve"> </w:t>
            </w:r>
            <w:r w:rsidR="00BD50E7" w:rsidRPr="005744FC">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14:paraId="74F454D3" w14:textId="77777777" w:rsidR="00BD50E7" w:rsidRDefault="00306C33" w:rsidP="00B46D58">
            <w:pPr>
              <w:widowControl w:val="0"/>
              <w:jc w:val="center"/>
              <w:rPr>
                <w:rFonts w:ascii="GHEA Grapalat" w:hAnsi="GHEA Grapalat"/>
                <w:b/>
                <w:bCs/>
                <w:sz w:val="20"/>
                <w:szCs w:val="20"/>
              </w:rPr>
            </w:pPr>
            <w:r>
              <w:rPr>
                <w:rFonts w:ascii="GHEA Grapalat" w:hAnsi="GHEA Grapalat"/>
                <w:b/>
                <w:bCs/>
                <w:sz w:val="20"/>
                <w:szCs w:val="20"/>
              </w:rPr>
              <w:t>Прибыль</w:t>
            </w:r>
          </w:p>
          <w:p w14:paraId="5C6718AA" w14:textId="77777777" w:rsidR="00306C33" w:rsidRPr="005744FC" w:rsidRDefault="00306C33"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14:paraId="7A2A0EE4" w14:textId="77777777"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8"/>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14:paraId="3A8A3890" w14:textId="77777777"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63A8D057" w14:textId="77777777"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D5785" w:rsidRPr="005744FC" w14:paraId="10495F76" w14:textId="77777777" w:rsidTr="001D5785">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5F242DA0" w14:textId="77777777"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09F72DF1" w14:textId="77777777"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14:paraId="6AAA2FB8" w14:textId="77777777" w:rsidR="00BD50E7" w:rsidRPr="005744FC" w:rsidRDefault="00BD50E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14:paraId="1DF59663" w14:textId="77777777" w:rsidR="00BD50E7" w:rsidRPr="005744FC" w:rsidRDefault="00BD50E7" w:rsidP="00BD50E7">
            <w:pPr>
              <w:widowControl w:val="0"/>
              <w:jc w:val="center"/>
              <w:rPr>
                <w:rFonts w:ascii="GHEA Grapalat" w:hAnsi="GHEA Grapalat"/>
                <w:i/>
                <w:sz w:val="20"/>
                <w:szCs w:val="20"/>
              </w:rPr>
            </w:pPr>
            <w:r>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14:paraId="7197270F" w14:textId="77777777"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14:paraId="4EC25526" w14:textId="77777777"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BD50E7" w:rsidRPr="005744FC" w14:paraId="7D361F79" w14:textId="77777777"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69DFDE5F" w14:textId="77777777"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4C62DEAB" w14:textId="77777777"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8051F24" w14:textId="77777777"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7885376" w14:textId="77777777"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53F6B639" w14:textId="77777777"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3AB9992D" w14:textId="77777777" w:rsidR="00BD50E7" w:rsidRPr="005744FC" w:rsidRDefault="00BD50E7" w:rsidP="00B46D58">
            <w:pPr>
              <w:widowControl w:val="0"/>
              <w:jc w:val="center"/>
              <w:rPr>
                <w:rFonts w:ascii="GHEA Grapalat" w:hAnsi="GHEA Grapalat"/>
                <w:sz w:val="20"/>
                <w:szCs w:val="20"/>
              </w:rPr>
            </w:pPr>
          </w:p>
        </w:tc>
      </w:tr>
    </w:tbl>
    <w:p w14:paraId="206253C7"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7734C5A4"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3E8F284D" w14:textId="77777777" w:rsidR="00DC619D" w:rsidRPr="00D3436F" w:rsidRDefault="00DC619D" w:rsidP="00B46D58">
      <w:pPr>
        <w:widowControl w:val="0"/>
        <w:spacing w:after="160"/>
        <w:jc w:val="both"/>
        <w:rPr>
          <w:rFonts w:ascii="GHEA Grapalat" w:hAnsi="GHEA Grapalat"/>
          <w:lang w:val="es-ES"/>
        </w:rPr>
      </w:pPr>
    </w:p>
    <w:p w14:paraId="1509F867"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3A8B4682" w14:textId="77777777" w:rsidR="00B217BB" w:rsidRDefault="00B217BB" w:rsidP="00B46D58">
      <w:pPr>
        <w:rPr>
          <w:rFonts w:ascii="GHEA Grapalat" w:hAnsi="GHEA Grapalat"/>
          <w:b/>
        </w:rPr>
      </w:pPr>
      <w:r>
        <w:rPr>
          <w:rFonts w:ascii="GHEA Grapalat" w:hAnsi="GHEA Grapalat"/>
          <w:b/>
        </w:rPr>
        <w:br w:type="page"/>
      </w:r>
    </w:p>
    <w:p w14:paraId="0C1CC0D2" w14:textId="77777777" w:rsidR="00CF2692" w:rsidRPr="00B138F3" w:rsidRDefault="00CF2692" w:rsidP="00B46D58">
      <w:pPr>
        <w:widowControl w:val="0"/>
        <w:spacing w:after="160"/>
        <w:ind w:left="567" w:right="565"/>
        <w:jc w:val="center"/>
        <w:rPr>
          <w:rFonts w:ascii="GHEA Grapalat" w:hAnsi="GHEA Grapalat"/>
          <w:b/>
        </w:rPr>
      </w:pPr>
    </w:p>
    <w:p w14:paraId="461DF8BA" w14:textId="77777777" w:rsidR="00CF2692" w:rsidRPr="00B138F3" w:rsidRDefault="00CF2692" w:rsidP="00B46D58">
      <w:pPr>
        <w:widowControl w:val="0"/>
        <w:spacing w:after="160"/>
        <w:ind w:left="567" w:right="565"/>
        <w:jc w:val="center"/>
        <w:rPr>
          <w:rFonts w:ascii="GHEA Grapalat" w:hAnsi="GHEA Grapalat"/>
          <w:b/>
        </w:rPr>
      </w:pPr>
    </w:p>
    <w:p w14:paraId="06DBD981" w14:textId="77777777" w:rsidR="00CF2692" w:rsidRPr="00B138F3" w:rsidRDefault="00CF2692" w:rsidP="00B46D58">
      <w:pPr>
        <w:widowControl w:val="0"/>
        <w:spacing w:after="160"/>
        <w:ind w:left="567" w:right="565"/>
        <w:jc w:val="center"/>
        <w:rPr>
          <w:rFonts w:ascii="GHEA Grapalat" w:hAnsi="GHEA Grapalat"/>
          <w:b/>
        </w:rPr>
      </w:pPr>
    </w:p>
    <w:p w14:paraId="3B33ECDA" w14:textId="77777777" w:rsidR="00CF2692" w:rsidRPr="00B138F3" w:rsidRDefault="00CF2692" w:rsidP="00B46D58">
      <w:pPr>
        <w:widowControl w:val="0"/>
        <w:spacing w:after="160"/>
        <w:ind w:left="567" w:right="565"/>
        <w:jc w:val="center"/>
        <w:rPr>
          <w:rFonts w:ascii="GHEA Grapalat" w:hAnsi="GHEA Grapalat"/>
          <w:b/>
        </w:rPr>
      </w:pPr>
    </w:p>
    <w:p w14:paraId="52122982" w14:textId="77777777" w:rsidR="001005B0" w:rsidRPr="00B138F3" w:rsidRDefault="001005B0" w:rsidP="00B46D58">
      <w:pPr>
        <w:widowControl w:val="0"/>
        <w:spacing w:after="160"/>
        <w:ind w:left="567" w:right="565"/>
        <w:jc w:val="center"/>
        <w:rPr>
          <w:rFonts w:ascii="GHEA Grapalat" w:hAnsi="GHEA Grapalat"/>
          <w:b/>
        </w:rPr>
      </w:pPr>
    </w:p>
    <w:p w14:paraId="1DCF308D" w14:textId="77777777"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Приложение № 4.1</w:t>
      </w:r>
    </w:p>
    <w:p w14:paraId="30866046" w14:textId="0A329AA0"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 xml:space="preserve">к Приглашению на </w:t>
      </w:r>
      <w:r w:rsidR="00C9713B">
        <w:rPr>
          <w:rFonts w:ascii="GHEA Grapalat" w:hAnsi="GHEA Grapalat"/>
          <w:i/>
          <w:sz w:val="22"/>
          <w:szCs w:val="22"/>
        </w:rPr>
        <w:t>запрос котировок</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D4611F" w:rsidRPr="00D4611F">
        <w:rPr>
          <w:rFonts w:ascii="GHEA Grapalat" w:hAnsi="GHEA Grapalat"/>
          <w:b/>
          <w:i/>
          <w:sz w:val="22"/>
          <w:szCs w:val="22"/>
        </w:rPr>
        <w:t>LMOH</w:t>
      </w:r>
      <w:r w:rsidR="00D4611F" w:rsidRPr="00D4611F">
        <w:rPr>
          <w:rFonts w:ascii="GHEA Grapalat" w:hAnsi="GHEA Grapalat"/>
          <w:b/>
          <w:i/>
          <w:sz w:val="22"/>
          <w:szCs w:val="22"/>
          <w:lang w:val="en-US"/>
        </w:rPr>
        <w:t>NUH</w:t>
      </w:r>
      <w:r w:rsidR="00D4611F" w:rsidRPr="00D4611F">
        <w:rPr>
          <w:rFonts w:ascii="GHEA Grapalat" w:hAnsi="GHEA Grapalat"/>
          <w:b/>
          <w:i/>
          <w:sz w:val="22"/>
          <w:szCs w:val="22"/>
        </w:rPr>
        <w:t xml:space="preserve">- </w:t>
      </w:r>
      <w:proofErr w:type="spellStart"/>
      <w:r w:rsidR="00D4611F" w:rsidRPr="00D4611F">
        <w:rPr>
          <w:rFonts w:ascii="GHEA Grapalat" w:hAnsi="GHEA Grapalat"/>
          <w:b/>
          <w:i/>
          <w:sz w:val="22"/>
          <w:szCs w:val="22"/>
        </w:rPr>
        <w:t>GHAPDzB</w:t>
      </w:r>
      <w:proofErr w:type="spellEnd"/>
      <w:r w:rsidR="00D4611F" w:rsidRPr="00D4611F">
        <w:rPr>
          <w:rFonts w:ascii="GHEA Grapalat" w:hAnsi="GHEA Grapalat"/>
          <w:b/>
          <w:i/>
          <w:sz w:val="22"/>
          <w:szCs w:val="22"/>
        </w:rPr>
        <w:t xml:space="preserve"> -20/</w:t>
      </w:r>
      <w:r w:rsidR="007844C8">
        <w:rPr>
          <w:rFonts w:ascii="GHEA Grapalat" w:hAnsi="GHEA Grapalat"/>
          <w:b/>
          <w:i/>
          <w:sz w:val="22"/>
          <w:szCs w:val="22"/>
        </w:rPr>
        <w:t>2</w:t>
      </w:r>
    </w:p>
    <w:p w14:paraId="2E28291C" w14:textId="77777777" w:rsidR="003D2FE2" w:rsidRPr="00B138F3" w:rsidRDefault="003D2FE2" w:rsidP="003D2FE2">
      <w:pPr>
        <w:widowControl w:val="0"/>
        <w:spacing w:after="160"/>
        <w:jc w:val="center"/>
        <w:rPr>
          <w:rFonts w:ascii="GHEA Grapalat" w:hAnsi="GHEA Grapalat"/>
          <w:b/>
          <w:sz w:val="22"/>
          <w:szCs w:val="22"/>
        </w:rPr>
      </w:pPr>
    </w:p>
    <w:p w14:paraId="55BDDC2E"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6FB4B5B6"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14:paraId="43974670" w14:textId="77777777" w:rsidTr="00B932B8">
        <w:tc>
          <w:tcPr>
            <w:tcW w:w="4786" w:type="dxa"/>
          </w:tcPr>
          <w:p w14:paraId="02AC01A1" w14:textId="77777777"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1BC7305E" w14:textId="77777777"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9"/>
              <w:t>**</w:t>
            </w:r>
          </w:p>
        </w:tc>
      </w:tr>
    </w:tbl>
    <w:p w14:paraId="1D7621B0" w14:textId="77777777" w:rsidR="003D2FE2" w:rsidRPr="00B138F3" w:rsidRDefault="003D2FE2" w:rsidP="003D2FE2">
      <w:pPr>
        <w:widowControl w:val="0"/>
        <w:spacing w:after="160"/>
        <w:rPr>
          <w:rFonts w:ascii="GHEA Grapalat" w:hAnsi="GHEA Grapalat" w:cs="GHEA Grapalat"/>
          <w:b/>
          <w:sz w:val="22"/>
          <w:szCs w:val="22"/>
        </w:rPr>
      </w:pPr>
    </w:p>
    <w:p w14:paraId="57F71F19" w14:textId="77777777"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3E70EAD5" w14:textId="77777777"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0CEDC4AC" w14:textId="77777777"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189EC56A" w14:textId="77777777"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1E083F90" w14:textId="77777777"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D7B38CD" w14:textId="77777777" w:rsidR="003D2FE2" w:rsidRPr="00B138F3" w:rsidRDefault="003D2FE2" w:rsidP="003D2FE2">
      <w:pPr>
        <w:widowControl w:val="0"/>
        <w:spacing w:after="160"/>
        <w:ind w:firstLine="709"/>
        <w:jc w:val="both"/>
        <w:rPr>
          <w:rFonts w:ascii="GHEA Grapalat" w:hAnsi="GHEA Grapalat" w:cs="GHEA Grapalat"/>
          <w:sz w:val="22"/>
          <w:szCs w:val="22"/>
        </w:rPr>
      </w:pPr>
    </w:p>
    <w:p w14:paraId="3B3EE0DF"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7645A107" w14:textId="2E5AB40E" w:rsidR="003D2FE2" w:rsidRPr="00B138F3" w:rsidRDefault="003D2FE2" w:rsidP="00D4611F">
      <w:pPr>
        <w:widowControl w:val="0"/>
        <w:tabs>
          <w:tab w:val="left" w:pos="567"/>
        </w:tabs>
        <w:jc w:val="both"/>
        <w:rPr>
          <w:rFonts w:ascii="GHEA Grapalat" w:hAnsi="GHEA Grapalat" w:cs="GHEA Grapalat"/>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Компания участвует в орг</w:t>
      </w:r>
      <w:r w:rsidR="00C9713B">
        <w:rPr>
          <w:rFonts w:ascii="GHEA Grapalat" w:hAnsi="GHEA Grapalat"/>
          <w:spacing w:val="-6"/>
          <w:sz w:val="22"/>
          <w:szCs w:val="22"/>
        </w:rPr>
        <w:t xml:space="preserve">анизованной </w:t>
      </w:r>
      <w:r w:rsidR="00D4611F" w:rsidRPr="00D4611F">
        <w:rPr>
          <w:rFonts w:ascii="GHEA Grapalat" w:hAnsi="GHEA Grapalat"/>
          <w:spacing w:val="-6"/>
          <w:sz w:val="22"/>
          <w:szCs w:val="22"/>
          <w:lang w:val="hy-AM"/>
        </w:rPr>
        <w:t>&lt;&lt;Д</w:t>
      </w:r>
      <w:r w:rsidR="00D4611F" w:rsidRPr="00D4611F">
        <w:rPr>
          <w:rFonts w:ascii="GHEA Grapalat" w:hAnsi="GHEA Grapalat"/>
          <w:bCs/>
          <w:spacing w:val="-6"/>
          <w:sz w:val="22"/>
          <w:szCs w:val="22"/>
          <w:lang w:val="af-ZA"/>
        </w:rPr>
        <w:t>ошкольное образовательное уч</w:t>
      </w:r>
      <w:r w:rsidR="00D4611F" w:rsidRPr="00D4611F">
        <w:rPr>
          <w:rFonts w:ascii="GHEA Grapalat" w:hAnsi="GHEA Grapalat"/>
          <w:bCs/>
          <w:spacing w:val="-6"/>
          <w:sz w:val="22"/>
          <w:szCs w:val="22"/>
        </w:rPr>
        <w:t>е</w:t>
      </w:r>
      <w:r w:rsidR="00D4611F" w:rsidRPr="00D4611F">
        <w:rPr>
          <w:rFonts w:ascii="GHEA Grapalat" w:hAnsi="GHEA Grapalat"/>
          <w:bCs/>
          <w:spacing w:val="-6"/>
          <w:sz w:val="22"/>
          <w:szCs w:val="22"/>
          <w:lang w:val="af-ZA"/>
        </w:rPr>
        <w:t>реждение</w:t>
      </w:r>
      <w:r w:rsidR="00D4611F" w:rsidRPr="00D4611F">
        <w:rPr>
          <w:rFonts w:ascii="GHEA Grapalat" w:hAnsi="GHEA Grapalat"/>
          <w:bCs/>
          <w:spacing w:val="-6"/>
          <w:sz w:val="22"/>
          <w:szCs w:val="22"/>
          <w:lang w:val="hy-AM"/>
        </w:rPr>
        <w:t xml:space="preserve"> </w:t>
      </w:r>
      <w:r w:rsidR="00D4611F" w:rsidRPr="00D4611F">
        <w:rPr>
          <w:rFonts w:ascii="GHEA Grapalat" w:hAnsi="GHEA Grapalat"/>
          <w:spacing w:val="-6"/>
          <w:sz w:val="22"/>
          <w:szCs w:val="22"/>
        </w:rPr>
        <w:t>РА</w:t>
      </w:r>
      <w:r w:rsidR="00D4611F" w:rsidRPr="00D4611F">
        <w:rPr>
          <w:rFonts w:ascii="GHEA Grapalat" w:hAnsi="GHEA Grapalat"/>
          <w:bCs/>
          <w:spacing w:val="-6"/>
          <w:sz w:val="22"/>
          <w:szCs w:val="22"/>
          <w:lang w:val="af-ZA"/>
        </w:rPr>
        <w:t xml:space="preserve"> </w:t>
      </w:r>
      <w:proofErr w:type="spellStart"/>
      <w:r w:rsidR="00D4611F" w:rsidRPr="00D4611F">
        <w:rPr>
          <w:rFonts w:ascii="GHEA Grapalat" w:hAnsi="GHEA Grapalat"/>
          <w:spacing w:val="-6"/>
          <w:sz w:val="22"/>
          <w:szCs w:val="22"/>
        </w:rPr>
        <w:t>Лориск</w:t>
      </w:r>
      <w:proofErr w:type="spellEnd"/>
      <w:r w:rsidR="00D4611F" w:rsidRPr="00D4611F">
        <w:rPr>
          <w:rFonts w:ascii="GHEA Grapalat" w:hAnsi="GHEA Grapalat"/>
          <w:spacing w:val="-6"/>
          <w:sz w:val="22"/>
          <w:szCs w:val="22"/>
          <w:lang w:val="hy-AM"/>
        </w:rPr>
        <w:t>ого</w:t>
      </w:r>
      <w:r w:rsidR="00D4611F" w:rsidRPr="00D4611F">
        <w:rPr>
          <w:rFonts w:ascii="GHEA Grapalat" w:hAnsi="GHEA Grapalat"/>
          <w:spacing w:val="-6"/>
          <w:sz w:val="22"/>
          <w:szCs w:val="22"/>
        </w:rPr>
        <w:t xml:space="preserve">  </w:t>
      </w:r>
      <w:proofErr w:type="spellStart"/>
      <w:r w:rsidR="00D4611F" w:rsidRPr="00D4611F">
        <w:rPr>
          <w:rFonts w:ascii="GHEA Grapalat" w:hAnsi="GHEA Grapalat"/>
          <w:spacing w:val="-6"/>
          <w:sz w:val="22"/>
          <w:szCs w:val="22"/>
        </w:rPr>
        <w:t>област</w:t>
      </w:r>
      <w:proofErr w:type="spellEnd"/>
      <w:r w:rsidR="00D4611F" w:rsidRPr="00D4611F">
        <w:rPr>
          <w:rFonts w:ascii="GHEA Grapalat" w:hAnsi="GHEA Grapalat"/>
          <w:spacing w:val="-6"/>
          <w:sz w:val="22"/>
          <w:szCs w:val="22"/>
          <w:lang w:val="hy-AM"/>
        </w:rPr>
        <w:t>а</w:t>
      </w:r>
      <w:r w:rsidR="00D4611F" w:rsidRPr="00D4611F">
        <w:rPr>
          <w:rFonts w:ascii="GHEA Grapalat" w:hAnsi="GHEA Grapalat"/>
          <w:spacing w:val="-6"/>
          <w:sz w:val="22"/>
          <w:szCs w:val="22"/>
        </w:rPr>
        <w:t xml:space="preserve"> муниципалитет</w:t>
      </w:r>
      <w:r w:rsidR="00D4611F" w:rsidRPr="00D4611F">
        <w:rPr>
          <w:rFonts w:ascii="GHEA Grapalat" w:hAnsi="GHEA Grapalat"/>
          <w:spacing w:val="-6"/>
          <w:sz w:val="22"/>
          <w:szCs w:val="22"/>
          <w:lang w:val="hy-AM"/>
        </w:rPr>
        <w:t>а</w:t>
      </w:r>
      <w:r w:rsidR="00D4611F" w:rsidRPr="00D4611F">
        <w:rPr>
          <w:rFonts w:ascii="GHEA Grapalat" w:hAnsi="GHEA Grapalat"/>
          <w:spacing w:val="-6"/>
          <w:sz w:val="22"/>
          <w:szCs w:val="22"/>
        </w:rPr>
        <w:t xml:space="preserve"> </w:t>
      </w:r>
      <w:proofErr w:type="spellStart"/>
      <w:r w:rsidR="00D4611F" w:rsidRPr="00D4611F">
        <w:rPr>
          <w:rFonts w:ascii="GHEA Grapalat" w:hAnsi="GHEA Grapalat"/>
          <w:spacing w:val="-6"/>
          <w:sz w:val="22"/>
          <w:szCs w:val="22"/>
        </w:rPr>
        <w:t>Одзуна</w:t>
      </w:r>
      <w:proofErr w:type="spellEnd"/>
      <w:r w:rsidR="00D4611F" w:rsidRPr="00D4611F">
        <w:rPr>
          <w:rFonts w:ascii="GHEA Grapalat" w:hAnsi="GHEA Grapalat"/>
          <w:spacing w:val="-6"/>
          <w:sz w:val="22"/>
          <w:szCs w:val="22"/>
          <w:lang w:val="hy-AM"/>
        </w:rPr>
        <w:t>&gt;&gt;</w:t>
      </w:r>
      <w:r w:rsidR="00D4611F" w:rsidRPr="00D4611F">
        <w:rPr>
          <w:rFonts w:ascii="GHEA Grapalat" w:hAnsi="GHEA Grapalat"/>
          <w:bCs/>
          <w:spacing w:val="-6"/>
          <w:sz w:val="22"/>
          <w:szCs w:val="22"/>
          <w:lang w:val="af-ZA"/>
        </w:rPr>
        <w:t xml:space="preserve"> </w:t>
      </w:r>
      <w:r w:rsidR="00D4611F" w:rsidRPr="00D4611F">
        <w:rPr>
          <w:rFonts w:ascii="GHEA Grapalat" w:hAnsi="GHEA Grapalat"/>
          <w:spacing w:val="-6"/>
          <w:sz w:val="22"/>
          <w:szCs w:val="22"/>
        </w:rPr>
        <w:t xml:space="preserve"> Общественная некоммерческая организация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w:t>
      </w:r>
      <w:r w:rsidR="00D4611F" w:rsidRPr="00D4611F">
        <w:rPr>
          <w:rFonts w:ascii="GHEA Grapalat" w:hAnsi="GHEA Grapalat"/>
          <w:b/>
          <w:i/>
          <w:sz w:val="22"/>
          <w:szCs w:val="22"/>
        </w:rPr>
        <w:t>LMOH</w:t>
      </w:r>
      <w:r w:rsidR="00D4611F" w:rsidRPr="00D4611F">
        <w:rPr>
          <w:rFonts w:ascii="GHEA Grapalat" w:hAnsi="GHEA Grapalat"/>
          <w:b/>
          <w:i/>
          <w:sz w:val="22"/>
          <w:szCs w:val="22"/>
          <w:lang w:val="en-US"/>
        </w:rPr>
        <w:t>NUH</w:t>
      </w:r>
      <w:r w:rsidR="00D4611F" w:rsidRPr="00D4611F">
        <w:rPr>
          <w:rFonts w:ascii="GHEA Grapalat" w:hAnsi="GHEA Grapalat"/>
          <w:b/>
          <w:i/>
          <w:sz w:val="22"/>
          <w:szCs w:val="22"/>
        </w:rPr>
        <w:t>-</w:t>
      </w:r>
      <w:r w:rsidR="00D4611F" w:rsidRPr="00D4611F">
        <w:rPr>
          <w:rFonts w:ascii="GHEA Grapalat" w:hAnsi="GHEA Grapalat"/>
          <w:i/>
          <w:sz w:val="22"/>
          <w:szCs w:val="22"/>
        </w:rPr>
        <w:t xml:space="preserve"> </w:t>
      </w:r>
      <w:proofErr w:type="spellStart"/>
      <w:r w:rsidR="00D4611F" w:rsidRPr="00D4611F">
        <w:rPr>
          <w:rFonts w:ascii="GHEA Grapalat" w:hAnsi="GHEA Grapalat"/>
          <w:b/>
          <w:i/>
          <w:sz w:val="22"/>
          <w:szCs w:val="22"/>
        </w:rPr>
        <w:t>GH</w:t>
      </w:r>
      <w:r w:rsidR="00D4611F" w:rsidRPr="00D4611F">
        <w:rPr>
          <w:rFonts w:ascii="GHEA Grapalat" w:hAnsi="GHEA Grapalat"/>
          <w:i/>
          <w:sz w:val="22"/>
          <w:szCs w:val="22"/>
        </w:rPr>
        <w:t>APDzB</w:t>
      </w:r>
      <w:proofErr w:type="spellEnd"/>
      <w:r w:rsidR="00D4611F" w:rsidRPr="00D4611F">
        <w:rPr>
          <w:rFonts w:ascii="GHEA Grapalat" w:hAnsi="GHEA Grapalat"/>
          <w:i/>
          <w:sz w:val="22"/>
          <w:szCs w:val="22"/>
        </w:rPr>
        <w:t xml:space="preserve"> -20/</w:t>
      </w:r>
      <w:r w:rsidR="007844C8">
        <w:rPr>
          <w:rFonts w:ascii="GHEA Grapalat" w:hAnsi="GHEA Grapalat"/>
          <w:i/>
          <w:sz w:val="22"/>
          <w:szCs w:val="22"/>
        </w:rPr>
        <w:t>2</w:t>
      </w:r>
    </w:p>
    <w:p w14:paraId="683F7776"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proofErr w:type="spellStart"/>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65D6D5B0"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14:paraId="7DD0A962"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w:t>
      </w:r>
      <w:r w:rsidRPr="00B138F3">
        <w:rPr>
          <w:rFonts w:ascii="GHEA Grapalat" w:hAnsi="GHEA Grapalat"/>
          <w:sz w:val="22"/>
          <w:szCs w:val="22"/>
        </w:rPr>
        <w:lastRenderedPageBreak/>
        <w:t xml:space="preserve">целью акцептования. </w:t>
      </w:r>
    </w:p>
    <w:p w14:paraId="48FF1CBF"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DFEA6DF"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2D54B0E6"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25133302"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6C98AA31"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37C60B2B"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43A743B7"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02DDAE2F"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0D6FE75E"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190BADA9"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7011F2D3"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14:paraId="7B9D7EF6"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641C9C60"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38A7F634" w14:textId="77777777"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1E9CEEE0"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0584D3E1" w14:textId="77777777"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53C123AC"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33825B85"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2AFDD595"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66F78DEB"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420C5394"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6DEF1B1F"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08F0639C" w14:textId="77777777" w:rsidR="003D2FE2" w:rsidRPr="00B138F3" w:rsidRDefault="003D2FE2" w:rsidP="003D2FE2">
      <w:pPr>
        <w:widowControl w:val="0"/>
        <w:spacing w:after="160"/>
        <w:jc w:val="right"/>
        <w:rPr>
          <w:rFonts w:ascii="GHEA Grapalat" w:hAnsi="GHEA Grapalat"/>
          <w:sz w:val="22"/>
          <w:szCs w:val="22"/>
        </w:rPr>
      </w:pPr>
    </w:p>
    <w:p w14:paraId="092A0827" w14:textId="77777777"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14:paraId="2C8787A7" w14:textId="77777777"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14:paraId="666BD015" w14:textId="77777777" w:rsidR="003D2FE2" w:rsidRPr="00B138F3" w:rsidRDefault="003D2FE2" w:rsidP="003D2FE2">
      <w:pPr>
        <w:widowControl w:val="0"/>
        <w:spacing w:after="160"/>
        <w:jc w:val="both"/>
        <w:rPr>
          <w:rFonts w:ascii="GHEA Grapalat" w:hAnsi="GHEA Grapalat"/>
          <w:sz w:val="22"/>
          <w:szCs w:val="22"/>
        </w:rPr>
      </w:pPr>
    </w:p>
    <w:p w14:paraId="511A9B3B" w14:textId="77777777" w:rsidR="003D2FE2" w:rsidRPr="00B138F3" w:rsidRDefault="003D2FE2" w:rsidP="003D2FE2">
      <w:pPr>
        <w:widowControl w:val="0"/>
        <w:spacing w:after="160"/>
        <w:jc w:val="both"/>
        <w:rPr>
          <w:rFonts w:ascii="GHEA Grapalat" w:hAnsi="GHEA Grapalat"/>
          <w:sz w:val="22"/>
          <w:szCs w:val="22"/>
        </w:rPr>
      </w:pPr>
    </w:p>
    <w:p w14:paraId="04C20BF7" w14:textId="77777777" w:rsidR="003D2FE2" w:rsidRPr="00B138F3" w:rsidRDefault="003D2FE2" w:rsidP="003D2FE2">
      <w:pPr>
        <w:rPr>
          <w:sz w:val="22"/>
          <w:szCs w:val="22"/>
        </w:rPr>
      </w:pPr>
    </w:p>
    <w:p w14:paraId="2351BAEE" w14:textId="77777777" w:rsidR="001005B0" w:rsidRPr="00B138F3" w:rsidRDefault="001005B0" w:rsidP="003D2FE2">
      <w:pPr>
        <w:widowControl w:val="0"/>
        <w:spacing w:after="160"/>
        <w:ind w:left="567" w:right="565"/>
        <w:jc w:val="both"/>
        <w:rPr>
          <w:rFonts w:ascii="GHEA Grapalat" w:hAnsi="GHEA Grapalat"/>
          <w:sz w:val="22"/>
          <w:szCs w:val="22"/>
        </w:rPr>
      </w:pPr>
    </w:p>
    <w:p w14:paraId="117CF8C8" w14:textId="77777777" w:rsidR="001005B0" w:rsidRPr="00B138F3" w:rsidRDefault="001005B0" w:rsidP="00B46D58">
      <w:pPr>
        <w:widowControl w:val="0"/>
        <w:spacing w:after="160"/>
        <w:ind w:left="567" w:right="565"/>
        <w:jc w:val="center"/>
        <w:rPr>
          <w:rFonts w:ascii="GHEA Grapalat" w:hAnsi="GHEA Grapalat"/>
          <w:b/>
          <w:sz w:val="22"/>
          <w:szCs w:val="22"/>
        </w:rPr>
      </w:pPr>
    </w:p>
    <w:p w14:paraId="0260CC9A" w14:textId="77777777" w:rsidR="001005B0" w:rsidRPr="00B138F3" w:rsidRDefault="001005B0" w:rsidP="00B46D58">
      <w:pPr>
        <w:widowControl w:val="0"/>
        <w:spacing w:after="160"/>
        <w:ind w:left="567" w:right="565"/>
        <w:jc w:val="center"/>
        <w:rPr>
          <w:rFonts w:ascii="GHEA Grapalat" w:hAnsi="GHEA Grapalat"/>
          <w:b/>
          <w:sz w:val="22"/>
          <w:szCs w:val="22"/>
        </w:rPr>
      </w:pPr>
    </w:p>
    <w:p w14:paraId="5695EF69" w14:textId="77777777" w:rsidR="001005B0" w:rsidRPr="00B138F3" w:rsidRDefault="001005B0" w:rsidP="00B46D58">
      <w:pPr>
        <w:widowControl w:val="0"/>
        <w:spacing w:after="160"/>
        <w:ind w:left="567" w:right="565"/>
        <w:jc w:val="center"/>
        <w:rPr>
          <w:rFonts w:ascii="GHEA Grapalat" w:hAnsi="GHEA Grapalat"/>
          <w:b/>
          <w:sz w:val="22"/>
          <w:szCs w:val="22"/>
        </w:rPr>
      </w:pPr>
    </w:p>
    <w:p w14:paraId="510E6337" w14:textId="77777777" w:rsidR="001005B0" w:rsidRPr="00B138F3" w:rsidRDefault="001005B0" w:rsidP="00B46D58">
      <w:pPr>
        <w:widowControl w:val="0"/>
        <w:spacing w:after="160"/>
        <w:ind w:left="567" w:right="565"/>
        <w:jc w:val="center"/>
        <w:rPr>
          <w:rFonts w:ascii="GHEA Grapalat" w:hAnsi="GHEA Grapalat"/>
          <w:b/>
          <w:sz w:val="22"/>
          <w:szCs w:val="22"/>
        </w:rPr>
      </w:pPr>
    </w:p>
    <w:p w14:paraId="30011E2E" w14:textId="77777777" w:rsidR="001005B0" w:rsidRPr="00B138F3" w:rsidRDefault="001005B0" w:rsidP="00B46D58">
      <w:pPr>
        <w:widowControl w:val="0"/>
        <w:spacing w:after="160"/>
        <w:ind w:left="567" w:right="565"/>
        <w:jc w:val="center"/>
        <w:rPr>
          <w:rFonts w:ascii="GHEA Grapalat" w:hAnsi="GHEA Grapalat"/>
          <w:b/>
          <w:sz w:val="22"/>
          <w:szCs w:val="22"/>
        </w:rPr>
      </w:pPr>
    </w:p>
    <w:p w14:paraId="35EFA573" w14:textId="77777777" w:rsidR="001005B0" w:rsidRPr="00B138F3" w:rsidRDefault="001005B0" w:rsidP="00B46D58">
      <w:pPr>
        <w:widowControl w:val="0"/>
        <w:spacing w:after="160"/>
        <w:ind w:left="567" w:right="565"/>
        <w:jc w:val="center"/>
        <w:rPr>
          <w:rFonts w:ascii="GHEA Grapalat" w:hAnsi="GHEA Grapalat"/>
          <w:b/>
        </w:rPr>
      </w:pPr>
    </w:p>
    <w:p w14:paraId="45AB0558" w14:textId="77777777" w:rsidR="001005B0" w:rsidRPr="00B138F3" w:rsidRDefault="001005B0" w:rsidP="00B46D58">
      <w:pPr>
        <w:widowControl w:val="0"/>
        <w:spacing w:after="160"/>
        <w:ind w:left="567" w:right="565"/>
        <w:jc w:val="center"/>
        <w:rPr>
          <w:rFonts w:ascii="GHEA Grapalat" w:hAnsi="GHEA Grapalat"/>
          <w:b/>
        </w:rPr>
      </w:pPr>
    </w:p>
    <w:p w14:paraId="4CF8CF45" w14:textId="77777777" w:rsidR="001005B0" w:rsidRPr="00B138F3" w:rsidRDefault="001005B0" w:rsidP="00B46D58">
      <w:pPr>
        <w:widowControl w:val="0"/>
        <w:spacing w:after="160"/>
        <w:ind w:left="567" w:right="565"/>
        <w:jc w:val="center"/>
        <w:rPr>
          <w:rFonts w:ascii="GHEA Grapalat" w:hAnsi="GHEA Grapalat"/>
          <w:b/>
        </w:rPr>
      </w:pPr>
    </w:p>
    <w:p w14:paraId="00345CCB" w14:textId="77777777" w:rsidR="001005B0" w:rsidRPr="00B138F3" w:rsidRDefault="001005B0" w:rsidP="00B46D58">
      <w:pPr>
        <w:widowControl w:val="0"/>
        <w:spacing w:after="160"/>
        <w:ind w:left="567" w:right="565"/>
        <w:jc w:val="center"/>
        <w:rPr>
          <w:rFonts w:ascii="GHEA Grapalat" w:hAnsi="GHEA Grapalat"/>
          <w:b/>
        </w:rPr>
      </w:pPr>
    </w:p>
    <w:p w14:paraId="73D8793C" w14:textId="77777777" w:rsidR="001005B0" w:rsidRPr="00B138F3" w:rsidRDefault="001005B0" w:rsidP="00B46D58">
      <w:pPr>
        <w:widowControl w:val="0"/>
        <w:spacing w:after="160"/>
        <w:ind w:left="567" w:right="565"/>
        <w:jc w:val="center"/>
        <w:rPr>
          <w:rFonts w:ascii="GHEA Grapalat" w:hAnsi="GHEA Grapalat"/>
          <w:b/>
        </w:rPr>
      </w:pPr>
    </w:p>
    <w:p w14:paraId="52AFFA6B" w14:textId="77777777" w:rsidR="001005B0" w:rsidRPr="00B138F3" w:rsidRDefault="001005B0" w:rsidP="00B46D58">
      <w:pPr>
        <w:widowControl w:val="0"/>
        <w:spacing w:after="160"/>
        <w:ind w:left="567" w:right="565"/>
        <w:jc w:val="center"/>
        <w:rPr>
          <w:rFonts w:ascii="GHEA Grapalat" w:hAnsi="GHEA Grapalat"/>
          <w:b/>
        </w:rPr>
      </w:pPr>
    </w:p>
    <w:p w14:paraId="4426BA41" w14:textId="77777777" w:rsidR="001005B0" w:rsidRPr="00B138F3" w:rsidRDefault="001005B0" w:rsidP="00B46D58">
      <w:pPr>
        <w:widowControl w:val="0"/>
        <w:spacing w:after="160"/>
        <w:ind w:left="567" w:right="565"/>
        <w:jc w:val="center"/>
        <w:rPr>
          <w:rFonts w:ascii="GHEA Grapalat" w:hAnsi="GHEA Grapalat"/>
          <w:b/>
        </w:rPr>
      </w:pPr>
    </w:p>
    <w:p w14:paraId="1CC43239" w14:textId="77777777" w:rsidR="001005B0" w:rsidRPr="00B138F3" w:rsidRDefault="001005B0" w:rsidP="00B46D58">
      <w:pPr>
        <w:widowControl w:val="0"/>
        <w:spacing w:after="160"/>
        <w:ind w:left="567" w:right="565"/>
        <w:jc w:val="center"/>
        <w:rPr>
          <w:rFonts w:ascii="GHEA Grapalat" w:hAnsi="GHEA Grapalat"/>
          <w:b/>
        </w:rPr>
      </w:pPr>
    </w:p>
    <w:p w14:paraId="2DC769AF" w14:textId="77777777" w:rsidR="001005B0" w:rsidRPr="00B138F3" w:rsidRDefault="001005B0" w:rsidP="00B46D58">
      <w:pPr>
        <w:widowControl w:val="0"/>
        <w:spacing w:after="160"/>
        <w:ind w:left="567" w:right="565"/>
        <w:jc w:val="center"/>
        <w:rPr>
          <w:rFonts w:ascii="GHEA Grapalat" w:hAnsi="GHEA Grapalat"/>
          <w:b/>
        </w:rPr>
      </w:pPr>
    </w:p>
    <w:p w14:paraId="562E2229" w14:textId="77777777" w:rsidR="001005B0" w:rsidRPr="00B138F3" w:rsidRDefault="001005B0" w:rsidP="00B46D58">
      <w:pPr>
        <w:widowControl w:val="0"/>
        <w:spacing w:after="160"/>
        <w:ind w:left="567" w:right="565"/>
        <w:jc w:val="center"/>
        <w:rPr>
          <w:rFonts w:ascii="GHEA Grapalat" w:hAnsi="GHEA Grapalat"/>
          <w:b/>
        </w:rPr>
      </w:pPr>
    </w:p>
    <w:p w14:paraId="42E15297" w14:textId="77777777" w:rsidR="001005B0" w:rsidRPr="00B138F3" w:rsidRDefault="001005B0" w:rsidP="00B46D58">
      <w:pPr>
        <w:widowControl w:val="0"/>
        <w:spacing w:after="160"/>
        <w:ind w:left="567" w:right="565"/>
        <w:jc w:val="center"/>
        <w:rPr>
          <w:rFonts w:ascii="GHEA Grapalat" w:hAnsi="GHEA Grapalat"/>
          <w:b/>
        </w:rPr>
      </w:pPr>
    </w:p>
    <w:p w14:paraId="592A4092" w14:textId="77777777"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166926A6" w14:textId="77777777" w:rsidTr="0044432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FC1973" w14:textId="77777777"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202BBCBA" w14:textId="77777777" w:rsidTr="0044432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FC67EC" w14:textId="77777777" w:rsidR="00C3421C" w:rsidRPr="00B138F3" w:rsidRDefault="00C3421C" w:rsidP="0044432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14:paraId="4FC91522" w14:textId="77777777" w:rsidTr="0044432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F3E5F0" w14:textId="77777777" w:rsidR="00C3421C" w:rsidRPr="00B138F3" w:rsidRDefault="00C3421C" w:rsidP="0044432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5F82C97D" w14:textId="77777777" w:rsidTr="0044432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3C973C" w14:textId="77777777" w:rsidR="00C3421C" w:rsidRPr="00B138F3" w:rsidRDefault="00C3421C" w:rsidP="00444326">
            <w:pPr>
              <w:widowControl w:val="0"/>
              <w:tabs>
                <w:tab w:val="left" w:pos="855"/>
              </w:tabs>
              <w:spacing w:after="160"/>
              <w:ind w:left="360"/>
              <w:rPr>
                <w:rFonts w:ascii="GHEA Grapalat" w:hAnsi="GHEA Grapalat"/>
              </w:rPr>
            </w:pPr>
            <w:r w:rsidRPr="00B138F3">
              <w:rPr>
                <w:rFonts w:ascii="GHEA Grapalat" w:hAnsi="GHEA Grapalat"/>
              </w:rPr>
              <w:lastRenderedPageBreak/>
              <w:t>4.</w:t>
            </w:r>
            <w:r w:rsidRPr="00B138F3">
              <w:rPr>
                <w:rFonts w:ascii="GHEA Grapalat" w:hAnsi="GHEA Grapalat"/>
              </w:rPr>
              <w:tab/>
              <w:t>Наименование, или имя, фамилия плательщика (Компания:</w:t>
            </w:r>
          </w:p>
        </w:tc>
      </w:tr>
      <w:tr w:rsidR="00B138F3" w:rsidRPr="00B138F3" w14:paraId="29D64E82" w14:textId="77777777" w:rsidTr="0044432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78A171" w14:textId="77777777" w:rsidR="00C3421C" w:rsidRPr="00B138F3" w:rsidRDefault="00C3421C" w:rsidP="0044432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03685252" w14:textId="77777777" w:rsidTr="0044432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8E9EA1" w14:textId="77777777" w:rsidR="00C3421C" w:rsidRPr="00B138F3" w:rsidRDefault="00C3421C" w:rsidP="0044432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0722D947" w14:textId="77777777" w:rsidTr="0044432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2AC05F" w14:textId="77777777" w:rsidR="00C3421C" w:rsidRPr="00B138F3" w:rsidRDefault="00C3421C" w:rsidP="0044432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244F6D47" w14:textId="77777777" w:rsidTr="0044432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F62752" w14:textId="77777777" w:rsidR="00C3421C" w:rsidRPr="00B138F3" w:rsidRDefault="00C3421C" w:rsidP="0044432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14:paraId="62C45390" w14:textId="77777777" w:rsidTr="0044432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1FF345" w14:textId="77777777" w:rsidR="00C3421C" w:rsidRPr="00B138F3" w:rsidRDefault="00C3421C" w:rsidP="0044432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C9713B">
              <w:rPr>
                <w:rFonts w:ascii="GHEA Grapalat" w:hAnsi="GHEA Grapalat"/>
              </w:rPr>
              <w:t xml:space="preserve"> </w:t>
            </w:r>
            <w:r w:rsidR="00C9713B" w:rsidRPr="00C9713B">
              <w:rPr>
                <w:rFonts w:ascii="GHEA Grapalat" w:hAnsi="GHEA Grapalat"/>
                <w:sz w:val="20"/>
                <w:szCs w:val="20"/>
                <w:lang w:val="hy-AM"/>
              </w:rPr>
              <w:t xml:space="preserve"> </w:t>
            </w:r>
            <w:r w:rsidR="00D4611F" w:rsidRPr="00D4611F">
              <w:rPr>
                <w:rFonts w:ascii="GHEA Grapalat" w:hAnsi="GHEA Grapalat"/>
                <w:lang w:val="hy-AM"/>
              </w:rPr>
              <w:t>&lt;&lt;Д</w:t>
            </w:r>
            <w:r w:rsidR="00D4611F" w:rsidRPr="00D4611F">
              <w:rPr>
                <w:rFonts w:ascii="GHEA Grapalat" w:hAnsi="GHEA Grapalat"/>
                <w:bCs/>
                <w:lang w:val="af-ZA"/>
              </w:rPr>
              <w:t>ошкольное образовательное уч</w:t>
            </w:r>
            <w:r w:rsidR="00D4611F" w:rsidRPr="00D4611F">
              <w:rPr>
                <w:rFonts w:ascii="GHEA Grapalat" w:hAnsi="GHEA Grapalat"/>
                <w:bCs/>
              </w:rPr>
              <w:t>е</w:t>
            </w:r>
            <w:r w:rsidR="00D4611F" w:rsidRPr="00D4611F">
              <w:rPr>
                <w:rFonts w:ascii="GHEA Grapalat" w:hAnsi="GHEA Grapalat"/>
                <w:bCs/>
                <w:lang w:val="af-ZA"/>
              </w:rPr>
              <w:t>реждение</w:t>
            </w:r>
            <w:r w:rsidR="00D4611F" w:rsidRPr="00D4611F">
              <w:rPr>
                <w:rFonts w:ascii="GHEA Grapalat" w:hAnsi="GHEA Grapalat"/>
                <w:bCs/>
                <w:lang w:val="hy-AM"/>
              </w:rPr>
              <w:t xml:space="preserve"> </w:t>
            </w:r>
            <w:r w:rsidR="00D4611F" w:rsidRPr="00D4611F">
              <w:rPr>
                <w:rFonts w:ascii="GHEA Grapalat" w:hAnsi="GHEA Grapalat"/>
              </w:rPr>
              <w:t>РА</w:t>
            </w:r>
            <w:r w:rsidR="00D4611F" w:rsidRPr="00D4611F">
              <w:rPr>
                <w:rFonts w:ascii="GHEA Grapalat" w:hAnsi="GHEA Grapalat"/>
                <w:bCs/>
                <w:lang w:val="af-ZA"/>
              </w:rPr>
              <w:t xml:space="preserve"> </w:t>
            </w:r>
            <w:proofErr w:type="spellStart"/>
            <w:r w:rsidR="00D4611F" w:rsidRPr="00D4611F">
              <w:rPr>
                <w:rFonts w:ascii="GHEA Grapalat" w:hAnsi="GHEA Grapalat"/>
              </w:rPr>
              <w:t>Лориск</w:t>
            </w:r>
            <w:proofErr w:type="spellEnd"/>
            <w:r w:rsidR="00D4611F" w:rsidRPr="00D4611F">
              <w:rPr>
                <w:rFonts w:ascii="GHEA Grapalat" w:hAnsi="GHEA Grapalat"/>
                <w:lang w:val="hy-AM"/>
              </w:rPr>
              <w:t>ого</w:t>
            </w:r>
            <w:r w:rsidR="00D4611F" w:rsidRPr="00D4611F">
              <w:rPr>
                <w:rFonts w:ascii="GHEA Grapalat" w:hAnsi="GHEA Grapalat"/>
              </w:rPr>
              <w:t xml:space="preserve">  </w:t>
            </w:r>
            <w:proofErr w:type="spellStart"/>
            <w:r w:rsidR="00D4611F" w:rsidRPr="00D4611F">
              <w:rPr>
                <w:rFonts w:ascii="GHEA Grapalat" w:hAnsi="GHEA Grapalat"/>
              </w:rPr>
              <w:t>област</w:t>
            </w:r>
            <w:proofErr w:type="spellEnd"/>
            <w:r w:rsidR="00D4611F" w:rsidRPr="00D4611F">
              <w:rPr>
                <w:rFonts w:ascii="GHEA Grapalat" w:hAnsi="GHEA Grapalat"/>
                <w:lang w:val="hy-AM"/>
              </w:rPr>
              <w:t>а</w:t>
            </w:r>
            <w:r w:rsidR="00D4611F" w:rsidRPr="00D4611F">
              <w:rPr>
                <w:rFonts w:ascii="GHEA Grapalat" w:hAnsi="GHEA Grapalat"/>
              </w:rPr>
              <w:t xml:space="preserve"> муниципалитет</w:t>
            </w:r>
            <w:r w:rsidR="00D4611F" w:rsidRPr="00D4611F">
              <w:rPr>
                <w:rFonts w:ascii="GHEA Grapalat" w:hAnsi="GHEA Grapalat"/>
                <w:lang w:val="hy-AM"/>
              </w:rPr>
              <w:t>а</w:t>
            </w:r>
            <w:r w:rsidR="00D4611F" w:rsidRPr="00D4611F">
              <w:rPr>
                <w:rFonts w:ascii="GHEA Grapalat" w:hAnsi="GHEA Grapalat"/>
              </w:rPr>
              <w:t xml:space="preserve"> </w:t>
            </w:r>
            <w:proofErr w:type="spellStart"/>
            <w:r w:rsidR="00D4611F" w:rsidRPr="00D4611F">
              <w:rPr>
                <w:rFonts w:ascii="GHEA Grapalat" w:hAnsi="GHEA Grapalat"/>
              </w:rPr>
              <w:t>Одзуна</w:t>
            </w:r>
            <w:proofErr w:type="spellEnd"/>
            <w:r w:rsidR="00D4611F" w:rsidRPr="00D4611F">
              <w:rPr>
                <w:rFonts w:ascii="GHEA Grapalat" w:hAnsi="GHEA Grapalat"/>
                <w:lang w:val="hy-AM"/>
              </w:rPr>
              <w:t>&gt;&gt;</w:t>
            </w:r>
            <w:r w:rsidR="00D4611F" w:rsidRPr="00D4611F">
              <w:rPr>
                <w:rFonts w:ascii="GHEA Grapalat" w:hAnsi="GHEA Grapalat"/>
                <w:bCs/>
                <w:lang w:val="af-ZA"/>
              </w:rPr>
              <w:t xml:space="preserve"> </w:t>
            </w:r>
            <w:r w:rsidR="00D4611F" w:rsidRPr="00D4611F">
              <w:rPr>
                <w:rFonts w:ascii="GHEA Grapalat" w:hAnsi="GHEA Grapalat"/>
              </w:rPr>
              <w:t xml:space="preserve"> Общественная некоммерческая организация</w:t>
            </w:r>
          </w:p>
        </w:tc>
      </w:tr>
      <w:tr w:rsidR="00B138F3" w:rsidRPr="00B138F3" w14:paraId="014E5D10" w14:textId="77777777" w:rsidTr="0044432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C6AFAE" w14:textId="77777777" w:rsidR="00C3421C" w:rsidRPr="00B138F3" w:rsidRDefault="00C3421C" w:rsidP="0044432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14:paraId="71408524" w14:textId="77777777" w:rsidTr="0044432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654E0CA" w14:textId="77777777" w:rsidR="00C3421C" w:rsidRPr="00D4611F" w:rsidRDefault="00C3421C" w:rsidP="0044432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C9713B">
              <w:rPr>
                <w:rFonts w:ascii="GHEA Grapalat" w:hAnsi="GHEA Grapalat"/>
              </w:rPr>
              <w:t xml:space="preserve"> </w:t>
            </w:r>
            <w:r w:rsidR="00D4611F" w:rsidRPr="00D4611F">
              <w:rPr>
                <w:rFonts w:ascii="GHEA Grapalat" w:hAnsi="GHEA Grapalat"/>
                <w:b/>
                <w:bCs/>
                <w:lang w:val="hy-AM"/>
              </w:rPr>
              <w:t>06954757</w:t>
            </w:r>
          </w:p>
        </w:tc>
      </w:tr>
      <w:tr w:rsidR="00B138F3" w:rsidRPr="00B138F3" w14:paraId="715EFF5A" w14:textId="77777777" w:rsidTr="0044432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40A0A0" w14:textId="77777777" w:rsidR="00C3421C" w:rsidRPr="00D4611F" w:rsidRDefault="00C3421C" w:rsidP="00D4611F">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C9713B" w:rsidRPr="00C9713B">
              <w:rPr>
                <w:rFonts w:ascii="GHEA Grapalat" w:hAnsi="GHEA Grapalat"/>
                <w:sz w:val="20"/>
                <w:szCs w:val="20"/>
                <w:lang w:val="hy-AM"/>
              </w:rPr>
              <w:t xml:space="preserve"> </w:t>
            </w:r>
            <w:r w:rsidR="00D4611F">
              <w:rPr>
                <w:rFonts w:ascii="GHEA Grapalat" w:hAnsi="GHEA Grapalat"/>
              </w:rPr>
              <w:t>АЕБ</w:t>
            </w:r>
            <w:r w:rsidR="00D4611F">
              <w:t xml:space="preserve"> </w:t>
            </w:r>
            <w:proofErr w:type="spellStart"/>
            <w:r w:rsidR="00D4611F" w:rsidRPr="00D4611F">
              <w:rPr>
                <w:rFonts w:ascii="GHEA Grapalat" w:hAnsi="GHEA Grapalat"/>
              </w:rPr>
              <w:t>Туманянский</w:t>
            </w:r>
            <w:proofErr w:type="spellEnd"/>
            <w:r w:rsidR="00D4611F" w:rsidRPr="00D4611F">
              <w:rPr>
                <w:rFonts w:ascii="GHEA Grapalat" w:hAnsi="GHEA Grapalat"/>
              </w:rPr>
              <w:t xml:space="preserve"> филиал</w:t>
            </w:r>
          </w:p>
        </w:tc>
      </w:tr>
      <w:tr w:rsidR="00B138F3" w:rsidRPr="00B138F3" w14:paraId="45975457" w14:textId="77777777" w:rsidTr="0044432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47708BE" w14:textId="77777777" w:rsidR="00C3421C" w:rsidRPr="00B138F3" w:rsidRDefault="00C3421C" w:rsidP="0044432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r w:rsidR="00D4611F" w:rsidRPr="00D4611F">
              <w:rPr>
                <w:rFonts w:ascii="GHEA Grapalat" w:hAnsi="GHEA Grapalat"/>
                <w:b/>
                <w:bCs/>
                <w:lang w:val="hy-AM"/>
              </w:rPr>
              <w:t>163188233148</w:t>
            </w:r>
          </w:p>
        </w:tc>
      </w:tr>
      <w:tr w:rsidR="00B138F3" w:rsidRPr="00B138F3" w14:paraId="516E9038" w14:textId="77777777" w:rsidTr="0044432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8B55FC" w14:textId="77777777" w:rsidR="00C3421C" w:rsidRPr="00B138F3" w:rsidRDefault="00C3421C" w:rsidP="0044432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19385196" w14:textId="77777777" w:rsidTr="0044432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9F8EDC" w14:textId="77777777" w:rsidR="00C3421C" w:rsidRPr="00B138F3" w:rsidRDefault="00C3421C" w:rsidP="0044432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7FCB8C57" w14:textId="77777777" w:rsidTr="0044432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9E9BCB" w14:textId="77777777" w:rsidR="00C3421C" w:rsidRPr="00B138F3" w:rsidRDefault="00C3421C" w:rsidP="0044432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r w:rsidR="00C9713B">
              <w:rPr>
                <w:rFonts w:ascii="GHEA Grapalat" w:hAnsi="GHEA Grapalat"/>
              </w:rPr>
              <w:t xml:space="preserve"> </w:t>
            </w:r>
            <w:r w:rsidR="00C9713B" w:rsidRPr="00C9713B">
              <w:rPr>
                <w:rFonts w:ascii="GHEA Grapalat" w:hAnsi="GHEA Grapalat"/>
                <w:sz w:val="20"/>
                <w:szCs w:val="20"/>
                <w:lang w:val="hy-AM"/>
              </w:rPr>
              <w:t xml:space="preserve"> </w:t>
            </w:r>
            <w:r w:rsidR="00C9713B" w:rsidRPr="00C9713B">
              <w:rPr>
                <w:rFonts w:ascii="GHEA Grapalat" w:hAnsi="GHEA Grapalat"/>
                <w:lang w:val="hy-AM"/>
              </w:rPr>
              <w:t xml:space="preserve">драм РА, </w:t>
            </w:r>
            <w:r w:rsidR="00C9713B" w:rsidRPr="00C9713B">
              <w:rPr>
                <w:rFonts w:ascii="GHEA Grapalat" w:hAnsi="GHEA Grapalat"/>
                <w:lang w:val="en-US"/>
              </w:rPr>
              <w:t>AMD</w:t>
            </w:r>
          </w:p>
        </w:tc>
      </w:tr>
      <w:tr w:rsidR="00B138F3" w:rsidRPr="00B138F3" w14:paraId="610774AC" w14:textId="77777777" w:rsidTr="0044432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D3DE64" w14:textId="77777777" w:rsidR="00C3421C" w:rsidRPr="00B138F3" w:rsidRDefault="00C3421C" w:rsidP="0044432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14:paraId="72F46C91" w14:textId="77777777" w:rsidTr="00444326">
        <w:trPr>
          <w:trHeight w:val="424"/>
        </w:trPr>
        <w:tc>
          <w:tcPr>
            <w:tcW w:w="10980" w:type="dxa"/>
            <w:gridSpan w:val="2"/>
            <w:tcBorders>
              <w:top w:val="single" w:sz="4" w:space="0" w:color="auto"/>
              <w:left w:val="single" w:sz="4" w:space="0" w:color="auto"/>
              <w:right w:val="single" w:sz="4" w:space="0" w:color="000000"/>
            </w:tcBorders>
            <w:noWrap/>
            <w:vAlign w:val="bottom"/>
          </w:tcPr>
          <w:p w14:paraId="7613DC39" w14:textId="77777777" w:rsidR="00C3421C" w:rsidRPr="00B138F3" w:rsidRDefault="00C3421C" w:rsidP="0044432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6674B9D9" w14:textId="77777777" w:rsidTr="0044432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F5EC3D" w14:textId="77777777" w:rsidR="00C3421C" w:rsidRPr="00B138F3" w:rsidRDefault="00C3421C" w:rsidP="0044432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5E3FC317" w14:textId="77777777" w:rsidTr="0044432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0AA3EF" w14:textId="77777777" w:rsidR="00C3421C" w:rsidRPr="00B138F3" w:rsidRDefault="00C3421C" w:rsidP="0044432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003163C9" w14:textId="77777777" w:rsidTr="00444326">
        <w:trPr>
          <w:trHeight w:val="2194"/>
        </w:trPr>
        <w:tc>
          <w:tcPr>
            <w:tcW w:w="5616" w:type="dxa"/>
            <w:tcBorders>
              <w:top w:val="nil"/>
              <w:left w:val="single" w:sz="4" w:space="0" w:color="auto"/>
              <w:bottom w:val="single" w:sz="4" w:space="0" w:color="auto"/>
              <w:right w:val="single" w:sz="4" w:space="0" w:color="auto"/>
            </w:tcBorders>
            <w:noWrap/>
            <w:vAlign w:val="bottom"/>
          </w:tcPr>
          <w:p w14:paraId="4F2C3D32" w14:textId="77777777" w:rsidR="00C3421C" w:rsidRPr="00B138F3" w:rsidRDefault="00C3421C" w:rsidP="0044432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6F3479F5" w14:textId="77777777" w:rsidR="00C3421C" w:rsidRPr="00B138F3" w:rsidRDefault="00C3421C" w:rsidP="00444326">
            <w:pPr>
              <w:widowControl w:val="0"/>
              <w:spacing w:after="160"/>
              <w:rPr>
                <w:rFonts w:ascii="GHEA Grapalat" w:hAnsi="GHEA Grapalat" w:cs="Sylfaen"/>
              </w:rPr>
            </w:pPr>
          </w:p>
          <w:p w14:paraId="4B37A131" w14:textId="77777777" w:rsidR="00C3421C" w:rsidRPr="00B138F3" w:rsidRDefault="00C3421C" w:rsidP="00444326">
            <w:pPr>
              <w:widowControl w:val="0"/>
              <w:spacing w:after="160"/>
              <w:jc w:val="right"/>
              <w:rPr>
                <w:rFonts w:ascii="GHEA Grapalat" w:hAnsi="GHEA Grapalat" w:cs="Tahoma"/>
              </w:rPr>
            </w:pPr>
            <w:r w:rsidRPr="00B138F3">
              <w:rPr>
                <w:rFonts w:ascii="GHEA Grapalat" w:hAnsi="GHEA Grapalat"/>
              </w:rPr>
              <w:t>/____________________/</w:t>
            </w:r>
          </w:p>
          <w:p w14:paraId="302FB1F0" w14:textId="77777777" w:rsidR="00C3421C" w:rsidRPr="00B138F3" w:rsidRDefault="00C3421C" w:rsidP="00444326">
            <w:pPr>
              <w:widowControl w:val="0"/>
              <w:spacing w:after="160"/>
              <w:rPr>
                <w:rFonts w:ascii="GHEA Grapalat" w:hAnsi="GHEA Grapalat" w:cs="Sylfaen"/>
              </w:rPr>
            </w:pPr>
          </w:p>
          <w:p w14:paraId="30CA1590" w14:textId="77777777" w:rsidR="00C3421C" w:rsidRPr="00B138F3" w:rsidRDefault="00C3421C" w:rsidP="00444326">
            <w:pPr>
              <w:widowControl w:val="0"/>
              <w:spacing w:after="160"/>
              <w:jc w:val="right"/>
              <w:rPr>
                <w:rFonts w:ascii="GHEA Grapalat" w:hAnsi="GHEA Grapalat" w:cs="Sylfaen"/>
              </w:rPr>
            </w:pPr>
            <w:r w:rsidRPr="00B138F3">
              <w:rPr>
                <w:rFonts w:ascii="GHEA Grapalat" w:hAnsi="GHEA Grapalat"/>
              </w:rPr>
              <w:t>/____________________/</w:t>
            </w:r>
          </w:p>
          <w:p w14:paraId="53A9F2D4" w14:textId="77777777" w:rsidR="00C3421C" w:rsidRPr="00B138F3" w:rsidRDefault="00C3421C" w:rsidP="00444326">
            <w:pPr>
              <w:widowControl w:val="0"/>
              <w:spacing w:after="160"/>
              <w:rPr>
                <w:rFonts w:ascii="GHEA Grapalat" w:hAnsi="GHEA Grapalat" w:cs="Sylfaen"/>
              </w:rPr>
            </w:pPr>
          </w:p>
          <w:p w14:paraId="39D58DBA" w14:textId="77777777" w:rsidR="00C3421C" w:rsidRPr="00B138F3" w:rsidRDefault="00C3421C" w:rsidP="0044432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50AAE2D3" w14:textId="77777777" w:rsidR="00C3421C" w:rsidRPr="00B138F3" w:rsidRDefault="00C3421C" w:rsidP="0044432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46CC92B7" w14:textId="77777777" w:rsidR="00C3421C" w:rsidRPr="00B138F3" w:rsidRDefault="00C3421C" w:rsidP="0044432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31255D0F" w14:textId="77777777" w:rsidR="00C3421C" w:rsidRPr="00B138F3" w:rsidRDefault="00C3421C" w:rsidP="00444326">
            <w:pPr>
              <w:widowControl w:val="0"/>
              <w:spacing w:after="160"/>
              <w:rPr>
                <w:rFonts w:ascii="GHEA Grapalat" w:hAnsi="GHEA Grapalat" w:cs="Sylfaen"/>
              </w:rPr>
            </w:pPr>
          </w:p>
          <w:p w14:paraId="016FD57B" w14:textId="77777777" w:rsidR="00C3421C" w:rsidRPr="00B138F3" w:rsidRDefault="00C3421C" w:rsidP="00444326">
            <w:pPr>
              <w:widowControl w:val="0"/>
              <w:spacing w:after="160"/>
              <w:jc w:val="right"/>
              <w:rPr>
                <w:rFonts w:ascii="GHEA Grapalat" w:hAnsi="GHEA Grapalat" w:cs="Sylfaen"/>
              </w:rPr>
            </w:pPr>
            <w:r w:rsidRPr="00B138F3">
              <w:rPr>
                <w:rFonts w:ascii="GHEA Grapalat" w:hAnsi="GHEA Grapalat"/>
              </w:rPr>
              <w:t>/____________________/</w:t>
            </w:r>
          </w:p>
          <w:p w14:paraId="3A5D78AC" w14:textId="77777777" w:rsidR="00C3421C" w:rsidRPr="00B138F3" w:rsidRDefault="00C3421C" w:rsidP="00444326">
            <w:pPr>
              <w:widowControl w:val="0"/>
              <w:spacing w:after="160"/>
              <w:jc w:val="right"/>
              <w:rPr>
                <w:rFonts w:ascii="GHEA Grapalat" w:hAnsi="GHEA Grapalat" w:cs="Tahoma"/>
              </w:rPr>
            </w:pPr>
          </w:p>
          <w:p w14:paraId="2EEB1FAD" w14:textId="77777777" w:rsidR="00C3421C" w:rsidRPr="00B138F3" w:rsidRDefault="00C3421C" w:rsidP="00444326">
            <w:pPr>
              <w:widowControl w:val="0"/>
              <w:spacing w:after="160"/>
              <w:jc w:val="right"/>
              <w:rPr>
                <w:rFonts w:ascii="GHEA Grapalat" w:hAnsi="GHEA Grapalat" w:cs="Sylfaen"/>
              </w:rPr>
            </w:pPr>
            <w:r w:rsidRPr="00B138F3">
              <w:rPr>
                <w:rFonts w:ascii="GHEA Grapalat" w:hAnsi="GHEA Grapalat"/>
              </w:rPr>
              <w:t>/____________________/</w:t>
            </w:r>
          </w:p>
          <w:p w14:paraId="0D2AEFD7" w14:textId="77777777" w:rsidR="00C3421C" w:rsidRPr="00B138F3" w:rsidRDefault="00C3421C" w:rsidP="00444326">
            <w:pPr>
              <w:widowControl w:val="0"/>
              <w:spacing w:after="160"/>
              <w:rPr>
                <w:rFonts w:ascii="GHEA Grapalat" w:hAnsi="GHEA Grapalat" w:cs="Sylfaen"/>
              </w:rPr>
            </w:pPr>
          </w:p>
          <w:p w14:paraId="433FC33A" w14:textId="77777777" w:rsidR="00C3421C" w:rsidRPr="00B138F3" w:rsidRDefault="00C3421C" w:rsidP="0044432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211E449F" w14:textId="77777777" w:rsidTr="00444326">
        <w:trPr>
          <w:trHeight w:val="2194"/>
        </w:trPr>
        <w:tc>
          <w:tcPr>
            <w:tcW w:w="5616" w:type="dxa"/>
            <w:tcBorders>
              <w:top w:val="single" w:sz="4" w:space="0" w:color="auto"/>
              <w:left w:val="single" w:sz="4" w:space="0" w:color="auto"/>
              <w:right w:val="single" w:sz="4" w:space="0" w:color="auto"/>
            </w:tcBorders>
            <w:noWrap/>
            <w:vAlign w:val="bottom"/>
          </w:tcPr>
          <w:p w14:paraId="01CDD616" w14:textId="77777777" w:rsidR="00C3421C" w:rsidRPr="00B138F3" w:rsidRDefault="00C3421C" w:rsidP="0044432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509AC915" w14:textId="77777777" w:rsidR="00C3421C" w:rsidRPr="00B138F3" w:rsidRDefault="00C3421C" w:rsidP="00444326">
            <w:pPr>
              <w:widowControl w:val="0"/>
              <w:spacing w:after="160"/>
              <w:rPr>
                <w:rFonts w:ascii="GHEA Grapalat" w:hAnsi="GHEA Grapalat"/>
              </w:rPr>
            </w:pPr>
          </w:p>
          <w:p w14:paraId="5D211098" w14:textId="77777777" w:rsidR="00C3421C" w:rsidRPr="00B138F3" w:rsidRDefault="00C3421C" w:rsidP="00444326">
            <w:pPr>
              <w:widowControl w:val="0"/>
              <w:jc w:val="right"/>
              <w:rPr>
                <w:rFonts w:ascii="GHEA Grapalat" w:hAnsi="GHEA Grapalat" w:cs="Tahoma"/>
              </w:rPr>
            </w:pPr>
            <w:r w:rsidRPr="00B138F3">
              <w:rPr>
                <w:rFonts w:ascii="GHEA Grapalat" w:hAnsi="GHEA Grapalat"/>
              </w:rPr>
              <w:t>/____________________/</w:t>
            </w:r>
          </w:p>
          <w:p w14:paraId="5886794C" w14:textId="77777777" w:rsidR="00C3421C" w:rsidRPr="00B138F3" w:rsidRDefault="00C3421C" w:rsidP="0044432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39E84FE5" w14:textId="77777777" w:rsidR="00C3421C" w:rsidRPr="00B138F3" w:rsidRDefault="00C3421C" w:rsidP="00444326">
            <w:pPr>
              <w:widowControl w:val="0"/>
              <w:spacing w:after="160"/>
              <w:rPr>
                <w:rFonts w:ascii="GHEA Grapalat" w:hAnsi="GHEA Grapalat" w:cs="Tahoma"/>
              </w:rPr>
            </w:pPr>
          </w:p>
          <w:p w14:paraId="204DE4A0" w14:textId="77777777" w:rsidR="00C3421C" w:rsidRPr="00B138F3" w:rsidRDefault="00C3421C" w:rsidP="0044432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67489F32" w14:textId="77777777" w:rsidR="00C3421C" w:rsidRPr="00B138F3" w:rsidRDefault="00C3421C" w:rsidP="0044432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68102F88" w14:textId="77777777" w:rsidR="00C3421C" w:rsidRPr="00B138F3" w:rsidRDefault="00C3421C" w:rsidP="00444326">
            <w:pPr>
              <w:widowControl w:val="0"/>
              <w:spacing w:after="160"/>
              <w:rPr>
                <w:rFonts w:ascii="GHEA Grapalat" w:hAnsi="GHEA Grapalat" w:cs="Tahoma"/>
              </w:rPr>
            </w:pPr>
          </w:p>
          <w:p w14:paraId="4FFC6399" w14:textId="77777777" w:rsidR="00C3421C" w:rsidRPr="00B138F3" w:rsidRDefault="00C3421C" w:rsidP="00444326">
            <w:pPr>
              <w:widowControl w:val="0"/>
              <w:jc w:val="right"/>
              <w:rPr>
                <w:rFonts w:ascii="GHEA Grapalat" w:hAnsi="GHEA Grapalat" w:cs="Tahoma"/>
              </w:rPr>
            </w:pPr>
            <w:r w:rsidRPr="00B138F3">
              <w:rPr>
                <w:rFonts w:ascii="GHEA Grapalat" w:hAnsi="GHEA Grapalat"/>
              </w:rPr>
              <w:t>/____________________/</w:t>
            </w:r>
          </w:p>
          <w:p w14:paraId="2085D3B4" w14:textId="77777777" w:rsidR="00C3421C" w:rsidRPr="00B138F3" w:rsidRDefault="00C3421C" w:rsidP="0044432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4917622D" w14:textId="77777777" w:rsidR="00C3421C" w:rsidRPr="00B138F3" w:rsidRDefault="00C3421C" w:rsidP="00444326">
            <w:pPr>
              <w:widowControl w:val="0"/>
              <w:spacing w:after="160"/>
              <w:rPr>
                <w:rFonts w:ascii="GHEA Grapalat" w:hAnsi="GHEA Grapalat" w:cs="Arial"/>
              </w:rPr>
            </w:pPr>
          </w:p>
        </w:tc>
      </w:tr>
      <w:tr w:rsidR="00B138F3" w:rsidRPr="00B138F3" w14:paraId="528FE6D5" w14:textId="77777777" w:rsidTr="00444326">
        <w:trPr>
          <w:trHeight w:val="2194"/>
        </w:trPr>
        <w:tc>
          <w:tcPr>
            <w:tcW w:w="5616" w:type="dxa"/>
            <w:tcBorders>
              <w:top w:val="nil"/>
              <w:left w:val="single" w:sz="4" w:space="0" w:color="auto"/>
              <w:bottom w:val="single" w:sz="4" w:space="0" w:color="auto"/>
              <w:right w:val="single" w:sz="4" w:space="0" w:color="auto"/>
            </w:tcBorders>
            <w:noWrap/>
            <w:vAlign w:val="bottom"/>
          </w:tcPr>
          <w:p w14:paraId="213B4D4C" w14:textId="77777777" w:rsidR="00C3421C" w:rsidRPr="00B138F3" w:rsidRDefault="00C3421C" w:rsidP="0044432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7B1125A9" w14:textId="77777777" w:rsidR="00C3421C" w:rsidRPr="00B138F3" w:rsidRDefault="00C3421C" w:rsidP="00444326">
            <w:pPr>
              <w:widowControl w:val="0"/>
              <w:spacing w:after="160"/>
              <w:rPr>
                <w:rFonts w:ascii="GHEA Grapalat" w:hAnsi="GHEA Grapalat" w:cs="Sylfaen"/>
              </w:rPr>
            </w:pPr>
          </w:p>
          <w:p w14:paraId="5BDEC86B" w14:textId="77777777" w:rsidR="00C3421C" w:rsidRPr="00B138F3" w:rsidRDefault="00C3421C" w:rsidP="0044432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0CBB8CD0" w14:textId="77777777" w:rsidR="00C3421C" w:rsidRPr="00B138F3" w:rsidRDefault="00C3421C" w:rsidP="0044432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1215B62C" w14:textId="77777777" w:rsidR="00C3421C" w:rsidRPr="00B138F3" w:rsidRDefault="00C3421C" w:rsidP="00444326">
            <w:pPr>
              <w:widowControl w:val="0"/>
              <w:spacing w:after="160"/>
              <w:rPr>
                <w:rFonts w:ascii="GHEA Grapalat" w:hAnsi="GHEA Grapalat"/>
              </w:rPr>
            </w:pPr>
          </w:p>
          <w:p w14:paraId="65FA68B5" w14:textId="77777777" w:rsidR="00C3421C" w:rsidRPr="00B138F3" w:rsidRDefault="00C3421C" w:rsidP="0044432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7597559D" w14:textId="77777777" w:rsidR="00C3421C" w:rsidRPr="00B138F3" w:rsidRDefault="00C3421C" w:rsidP="00C3421C">
      <w:pPr>
        <w:widowControl w:val="0"/>
        <w:spacing w:after="160"/>
        <w:jc w:val="center"/>
        <w:rPr>
          <w:rFonts w:ascii="GHEA Grapalat" w:hAnsi="GHEA Grapalat" w:cs="Sylfaen"/>
        </w:rPr>
      </w:pPr>
    </w:p>
    <w:p w14:paraId="49BC58E0" w14:textId="77777777"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59AA787E" w14:textId="77777777" w:rsidR="00C3421C" w:rsidRPr="00B138F3" w:rsidRDefault="00C3421C" w:rsidP="00C3421C">
      <w:pPr>
        <w:rPr>
          <w:rFonts w:ascii="GHEA Grapalat" w:hAnsi="GHEA Grapalat" w:cs="Sylfaen"/>
        </w:rPr>
      </w:pPr>
      <w:r w:rsidRPr="00B138F3">
        <w:rPr>
          <w:rFonts w:ascii="GHEA Grapalat" w:hAnsi="GHEA Grapalat" w:cs="Sylfaen"/>
        </w:rPr>
        <w:br w:type="page"/>
      </w:r>
    </w:p>
    <w:p w14:paraId="7BDD61EC" w14:textId="77777777"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3524DDEA" w14:textId="77777777" w:rsidTr="0044432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028701"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37021D56" w14:textId="77777777" w:rsidR="00C3421C" w:rsidRPr="00B138F3" w:rsidRDefault="00C3421C" w:rsidP="0044432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672C3C57" w14:textId="77777777" w:rsidR="00C3421C" w:rsidRPr="00B138F3" w:rsidRDefault="00C3421C" w:rsidP="0044432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2713B61D" w14:textId="77777777" w:rsidR="00C3421C" w:rsidRPr="00B138F3" w:rsidRDefault="00C3421C" w:rsidP="0044432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3A3E4E94" w14:textId="77777777" w:rsidR="00C3421C" w:rsidRPr="00B138F3" w:rsidRDefault="00C3421C" w:rsidP="0044432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035947A8" w14:textId="77777777" w:rsidR="00C3421C" w:rsidRPr="00B138F3" w:rsidRDefault="00C3421C" w:rsidP="0044432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131E9AE0" w14:textId="77777777" w:rsidR="00C3421C" w:rsidRPr="00B138F3" w:rsidRDefault="00C3421C" w:rsidP="0044432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1828489D" w14:textId="77777777" w:rsidR="00C3421C" w:rsidRPr="00B138F3" w:rsidRDefault="00C3421C" w:rsidP="0044432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5C765C37" w14:textId="77777777" w:rsidR="00C3421C" w:rsidRPr="00B138F3" w:rsidRDefault="00C3421C" w:rsidP="0044432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43BC9820" w14:textId="77777777" w:rsidR="00C3421C" w:rsidRPr="00B138F3" w:rsidRDefault="00C3421C" w:rsidP="0044432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7239AD92" w14:textId="77777777" w:rsidTr="0044432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622F20" w14:textId="77777777" w:rsidR="00C3421C" w:rsidRPr="00B138F3" w:rsidRDefault="00C3421C" w:rsidP="0044432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BB6C5A6" w14:textId="77777777" w:rsidR="00C3421C" w:rsidRPr="00B138F3" w:rsidRDefault="00C3421C" w:rsidP="0044432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5DC96824" w14:textId="77777777" w:rsidR="00C3421C" w:rsidRPr="00B138F3" w:rsidRDefault="00C3421C" w:rsidP="0044432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12AD0A38" w14:textId="77777777" w:rsidR="00C3421C" w:rsidRPr="00B138F3" w:rsidRDefault="00C3421C" w:rsidP="0044432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136DB15B" w14:textId="77777777" w:rsidR="00C3421C" w:rsidRPr="00B138F3" w:rsidRDefault="00C3421C" w:rsidP="0044432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13E9B91B" w14:textId="77777777"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C4BF1D"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BE485C9"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8ED7073"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FFAC25"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67BBC0A"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4F302987" w14:textId="77777777"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6F02C0"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25C92D3C" w14:textId="77777777" w:rsidR="00C3421C" w:rsidRPr="00B138F3" w:rsidRDefault="00C3421C" w:rsidP="0044432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1D91417"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E48028"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C157B83"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7485E964" w14:textId="77777777"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B61130"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34BE1C8E" w14:textId="77777777" w:rsidR="00C3421C" w:rsidRPr="00B138F3" w:rsidRDefault="00C3421C" w:rsidP="0044432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C5A3D50"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EF1C13"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C14E209" w14:textId="77777777" w:rsidR="00C3421C" w:rsidRPr="00B138F3" w:rsidRDefault="00C3421C" w:rsidP="0044432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8306B00"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4A9B6959" w14:textId="77777777"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578E0C"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49F151C7" w14:textId="77777777" w:rsidR="00C3421C" w:rsidRPr="00B138F3" w:rsidRDefault="00C3421C" w:rsidP="0044432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49DB1CF4"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F2986D"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6CE7AFD"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6A51439A"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694829B" w14:textId="77777777"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256595"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00B6CE57"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00167E7B"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FEE1DD"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22BD4EE"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D07C892" w14:textId="77777777"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634D7A"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E9FFAA4"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1A5F3DB2"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CEA084"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BF0D366"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40EADC07"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02F578D" w14:textId="77777777"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EA63C36"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4A60E624"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0269DD1B"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54091C"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CEE48C5"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3C6A96FE"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45EC62C7" w14:textId="77777777"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3EAECB"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66C44ACE"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1376AF5C"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320CD3"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A22E187"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732E0F2"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C99E0FF" w14:textId="77777777"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965558"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5A54DDC5"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04CCAF61"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70C36D"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006065C"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322EE87D"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D7E7A38" w14:textId="77777777"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596B75"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6F7C32A8"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0AB037FE"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60C08D"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BC79A52"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377FF01"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3534FF9B" w14:textId="77777777"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237A4D"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3417D283"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10F3ACB5"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35494F"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A4A4652"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3E78A3E9"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17C09BE" w14:textId="77777777"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3EAE9B"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78BD4D37"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148402D"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D2C84E"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05B1688"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D2B3D5D" w14:textId="77777777"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8E898D"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4D3FD20B"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2469D873"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A16F33"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B33AC94"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18707452"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7B43226" w14:textId="77777777"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DDEEE0"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5321FC43"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59D77DF7"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084E96"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8BBB2DF"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63CA01CE"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152B0674" w14:textId="77777777"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F4AE60"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63D27928"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1C7EDD08"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F24C27"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F60629C"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FB3F0D5"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3EFF353E" w14:textId="77777777"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A35946"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4BA490B2"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14:paraId="034FD456"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891884A"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2263654"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F8A751C" w14:textId="77777777"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AA67C2"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275B6E52"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9A40864"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E2E4E8"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2F74666F"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BBBA976" w14:textId="77777777"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BB8346"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3DA7CE93"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69ACB571"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B99A4D"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861452D"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76A7BAF1"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010C6AB6" w14:textId="77777777"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60DBBA" w14:textId="77777777" w:rsidR="00C3421C" w:rsidRPr="00B138F3" w:rsidDel="0010680B"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63DA2976"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43758B3A"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6B177A" w14:textId="77777777" w:rsidR="00C3421C" w:rsidRPr="00B138F3" w:rsidRDefault="00C3421C" w:rsidP="0044432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1A7049E9" w14:textId="77777777" w:rsidR="00C3421C" w:rsidRPr="00B138F3" w:rsidRDefault="00C3421C" w:rsidP="0044432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60D03806"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F0229DA"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35621BE4" w14:textId="77777777"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668BC7"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7D0D2BF4"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D5C3310"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1FDDBA"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28A1E95"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47C41731"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8BA7D34"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5F541932" w14:textId="77777777"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D4D82B"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73759108"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0049CE94"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86C22F"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ED44452"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004DA4FB"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3DBEE496"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14CC7F56" w14:textId="77777777"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577F10"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0FB251DF"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6FB8F4F"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B5A57D"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429A7371"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3A4B9762" w14:textId="77777777" w:rsidR="00C3421C" w:rsidRPr="00B138F3" w:rsidRDefault="00C3421C" w:rsidP="0044432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0FB6292"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470137F5"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4A0C57AC" w14:textId="77777777"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3DB035"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4D9D89F1"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2FC1AE3B"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45D272"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75A71E0D"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2738D33B"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51BB09EF" w14:textId="77777777"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8C4823"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5EB83AB5"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5CB12358"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A5CEE6"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7DFEFE8E"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3A7885D9"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3CB39DD7"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77B3BBDC" w14:textId="77777777"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7904F2"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30BF79B4"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CACB44D"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88DB382"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F2C4B47"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150E6D1" w14:textId="77777777" w:rsidR="00C3421C" w:rsidRPr="00B138F3" w:rsidRDefault="00C3421C" w:rsidP="00444326">
            <w:pPr>
              <w:widowControl w:val="0"/>
              <w:spacing w:after="120"/>
              <w:jc w:val="center"/>
              <w:rPr>
                <w:rFonts w:ascii="GHEA Grapalat" w:hAnsi="GHEA Grapalat"/>
                <w:sz w:val="18"/>
                <w:szCs w:val="18"/>
              </w:rPr>
            </w:pPr>
          </w:p>
        </w:tc>
      </w:tr>
      <w:tr w:rsidR="00B138F3" w:rsidRPr="00B138F3" w14:paraId="351DF68D" w14:textId="77777777"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3AE241"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7F06B0D9"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EBB81D9"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7135FA"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43090FD"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636F33A" w14:textId="77777777" w:rsidR="00C3421C" w:rsidRPr="00B138F3" w:rsidRDefault="00C3421C" w:rsidP="00444326">
            <w:pPr>
              <w:widowControl w:val="0"/>
              <w:spacing w:after="120"/>
              <w:jc w:val="center"/>
              <w:rPr>
                <w:rFonts w:ascii="GHEA Grapalat" w:hAnsi="GHEA Grapalat"/>
                <w:sz w:val="18"/>
                <w:szCs w:val="18"/>
              </w:rPr>
            </w:pPr>
          </w:p>
        </w:tc>
      </w:tr>
      <w:tr w:rsidR="00B138F3" w:rsidRPr="00B138F3" w14:paraId="0F9A9BEC" w14:textId="77777777"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884A13"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5C8EA659"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6790904D"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FCD05C"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0D232F7"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6AF9E387" w14:textId="77777777" w:rsidR="00C3421C" w:rsidRPr="00B138F3" w:rsidRDefault="00C3421C" w:rsidP="00444326">
            <w:pPr>
              <w:widowControl w:val="0"/>
              <w:spacing w:after="120"/>
              <w:jc w:val="center"/>
              <w:rPr>
                <w:rFonts w:ascii="GHEA Grapalat" w:hAnsi="GHEA Grapalat"/>
                <w:sz w:val="18"/>
                <w:szCs w:val="18"/>
              </w:rPr>
            </w:pPr>
          </w:p>
        </w:tc>
      </w:tr>
      <w:tr w:rsidR="00B138F3" w:rsidRPr="00B138F3" w14:paraId="0C84866E" w14:textId="77777777"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5C532C"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25EF9FCB"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74D1FC4B"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C8C960"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FE232BA"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3C0F505" w14:textId="77777777" w:rsidR="00C3421C" w:rsidRPr="00B138F3" w:rsidRDefault="00C3421C" w:rsidP="00444326">
            <w:pPr>
              <w:widowControl w:val="0"/>
              <w:spacing w:after="120"/>
              <w:jc w:val="center"/>
              <w:rPr>
                <w:rFonts w:ascii="GHEA Grapalat" w:hAnsi="GHEA Grapalat"/>
                <w:sz w:val="18"/>
                <w:szCs w:val="18"/>
              </w:rPr>
            </w:pPr>
          </w:p>
        </w:tc>
      </w:tr>
      <w:tr w:rsidR="00B138F3" w:rsidRPr="00B138F3" w14:paraId="649AF45A" w14:textId="77777777"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325D39F"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6D34544C"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B92EA23"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E2D0461"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00DB18A"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860CCBA" w14:textId="77777777" w:rsidR="00C3421C" w:rsidRPr="00B138F3" w:rsidRDefault="00C3421C" w:rsidP="00444326">
            <w:pPr>
              <w:widowControl w:val="0"/>
              <w:spacing w:after="120"/>
              <w:jc w:val="center"/>
              <w:rPr>
                <w:rFonts w:ascii="GHEA Grapalat" w:hAnsi="GHEA Grapalat"/>
                <w:sz w:val="18"/>
                <w:szCs w:val="18"/>
              </w:rPr>
            </w:pPr>
          </w:p>
        </w:tc>
      </w:tr>
      <w:tr w:rsidR="00FF3DE9" w:rsidRPr="00B138F3" w14:paraId="004BEF23" w14:textId="77777777"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9D1968"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50E47629"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6795D264"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B53BD0"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8C49393" w14:textId="77777777"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85E2F5D" w14:textId="77777777" w:rsidR="00C3421C" w:rsidRPr="00B138F3" w:rsidRDefault="00C3421C" w:rsidP="00444326">
            <w:pPr>
              <w:widowControl w:val="0"/>
              <w:spacing w:after="120"/>
              <w:jc w:val="center"/>
              <w:rPr>
                <w:rFonts w:ascii="GHEA Grapalat" w:hAnsi="GHEA Grapalat"/>
                <w:sz w:val="18"/>
                <w:szCs w:val="18"/>
              </w:rPr>
            </w:pPr>
          </w:p>
        </w:tc>
      </w:tr>
    </w:tbl>
    <w:p w14:paraId="7C21B7DA" w14:textId="77777777" w:rsidR="001005B0" w:rsidRPr="00B138F3" w:rsidRDefault="001005B0" w:rsidP="00B46D58">
      <w:pPr>
        <w:widowControl w:val="0"/>
        <w:spacing w:after="160"/>
        <w:ind w:left="567" w:right="565"/>
        <w:jc w:val="center"/>
        <w:rPr>
          <w:rFonts w:ascii="GHEA Grapalat" w:hAnsi="GHEA Grapalat"/>
          <w:b/>
        </w:rPr>
      </w:pPr>
    </w:p>
    <w:p w14:paraId="3497117F" w14:textId="77777777" w:rsidR="001005B0" w:rsidRPr="00B138F3" w:rsidRDefault="001005B0" w:rsidP="00B46D58">
      <w:pPr>
        <w:widowControl w:val="0"/>
        <w:spacing w:after="160"/>
        <w:ind w:left="567" w:right="565"/>
        <w:jc w:val="center"/>
        <w:rPr>
          <w:rFonts w:ascii="GHEA Grapalat" w:hAnsi="GHEA Grapalat"/>
          <w:b/>
        </w:rPr>
      </w:pPr>
    </w:p>
    <w:p w14:paraId="2286FB32" w14:textId="77777777" w:rsidR="001005B0" w:rsidRPr="00B138F3" w:rsidRDefault="001005B0" w:rsidP="00B46D58">
      <w:pPr>
        <w:widowControl w:val="0"/>
        <w:spacing w:after="160"/>
        <w:ind w:left="567" w:right="565"/>
        <w:jc w:val="center"/>
        <w:rPr>
          <w:rFonts w:ascii="GHEA Grapalat" w:hAnsi="GHEA Grapalat"/>
          <w:b/>
        </w:rPr>
      </w:pPr>
    </w:p>
    <w:p w14:paraId="2F5F80A3" w14:textId="77777777" w:rsidR="001005B0" w:rsidRPr="00B138F3" w:rsidRDefault="001005B0" w:rsidP="00B46D58">
      <w:pPr>
        <w:widowControl w:val="0"/>
        <w:spacing w:after="160"/>
        <w:ind w:left="567" w:right="565"/>
        <w:jc w:val="center"/>
        <w:rPr>
          <w:rFonts w:ascii="GHEA Grapalat" w:hAnsi="GHEA Grapalat"/>
          <w:b/>
        </w:rPr>
      </w:pPr>
    </w:p>
    <w:p w14:paraId="7DD6AE06" w14:textId="77777777" w:rsidR="001005B0" w:rsidRPr="00B138F3" w:rsidRDefault="001005B0" w:rsidP="00B46D58">
      <w:pPr>
        <w:widowControl w:val="0"/>
        <w:spacing w:after="160"/>
        <w:ind w:left="567" w:right="565"/>
        <w:jc w:val="center"/>
        <w:rPr>
          <w:rFonts w:ascii="GHEA Grapalat" w:hAnsi="GHEA Grapalat"/>
          <w:b/>
        </w:rPr>
      </w:pPr>
    </w:p>
    <w:p w14:paraId="2FDF20F4" w14:textId="77777777" w:rsidR="001005B0" w:rsidRPr="00B138F3" w:rsidRDefault="001005B0" w:rsidP="00B46D58">
      <w:pPr>
        <w:widowControl w:val="0"/>
        <w:spacing w:after="160"/>
        <w:ind w:left="567" w:right="565"/>
        <w:jc w:val="center"/>
        <w:rPr>
          <w:rFonts w:ascii="GHEA Grapalat" w:hAnsi="GHEA Grapalat"/>
          <w:b/>
        </w:rPr>
      </w:pPr>
    </w:p>
    <w:p w14:paraId="1E000563" w14:textId="77777777" w:rsidR="001005B0" w:rsidRPr="00B138F3" w:rsidRDefault="001005B0" w:rsidP="00B46D58">
      <w:pPr>
        <w:widowControl w:val="0"/>
        <w:spacing w:after="160"/>
        <w:ind w:left="567" w:right="565"/>
        <w:jc w:val="center"/>
        <w:rPr>
          <w:rFonts w:ascii="GHEA Grapalat" w:hAnsi="GHEA Grapalat"/>
          <w:b/>
        </w:rPr>
      </w:pPr>
    </w:p>
    <w:p w14:paraId="01DB6B27" w14:textId="77777777" w:rsidR="001005B0" w:rsidRPr="00B138F3" w:rsidRDefault="001005B0" w:rsidP="00B46D58">
      <w:pPr>
        <w:widowControl w:val="0"/>
        <w:spacing w:after="160"/>
        <w:ind w:left="567" w:right="565"/>
        <w:jc w:val="center"/>
        <w:rPr>
          <w:rFonts w:ascii="GHEA Grapalat" w:hAnsi="GHEA Grapalat"/>
          <w:b/>
        </w:rPr>
      </w:pPr>
    </w:p>
    <w:p w14:paraId="59AA75E2" w14:textId="77777777" w:rsidR="001005B0" w:rsidRPr="00B138F3" w:rsidRDefault="001005B0" w:rsidP="00B46D58">
      <w:pPr>
        <w:widowControl w:val="0"/>
        <w:spacing w:after="160"/>
        <w:ind w:left="567" w:right="565"/>
        <w:jc w:val="center"/>
        <w:rPr>
          <w:rFonts w:ascii="GHEA Grapalat" w:hAnsi="GHEA Grapalat"/>
          <w:b/>
        </w:rPr>
      </w:pPr>
    </w:p>
    <w:p w14:paraId="7B793A37" w14:textId="77777777" w:rsidR="001005B0" w:rsidRPr="00B138F3" w:rsidRDefault="001005B0" w:rsidP="00B46D58">
      <w:pPr>
        <w:widowControl w:val="0"/>
        <w:spacing w:after="160"/>
        <w:ind w:left="567" w:right="565"/>
        <w:jc w:val="center"/>
        <w:rPr>
          <w:rFonts w:ascii="GHEA Grapalat" w:hAnsi="GHEA Grapalat"/>
          <w:b/>
        </w:rPr>
      </w:pPr>
    </w:p>
    <w:p w14:paraId="74BB3C06" w14:textId="77777777" w:rsidR="001005B0" w:rsidRPr="00B138F3" w:rsidRDefault="001005B0" w:rsidP="00B46D58">
      <w:pPr>
        <w:widowControl w:val="0"/>
        <w:spacing w:after="160"/>
        <w:ind w:left="567" w:right="565"/>
        <w:jc w:val="center"/>
        <w:rPr>
          <w:rFonts w:ascii="GHEA Grapalat" w:hAnsi="GHEA Grapalat"/>
          <w:b/>
        </w:rPr>
      </w:pPr>
    </w:p>
    <w:p w14:paraId="4DFAAFAF" w14:textId="77777777" w:rsidR="001005B0" w:rsidRPr="00B138F3" w:rsidRDefault="001005B0" w:rsidP="00B46D58">
      <w:pPr>
        <w:widowControl w:val="0"/>
        <w:spacing w:after="160"/>
        <w:ind w:left="567" w:right="565"/>
        <w:jc w:val="center"/>
        <w:rPr>
          <w:rFonts w:ascii="GHEA Grapalat" w:hAnsi="GHEA Grapalat"/>
          <w:b/>
        </w:rPr>
      </w:pPr>
    </w:p>
    <w:p w14:paraId="2532B002" w14:textId="77777777" w:rsidR="001005B0" w:rsidRPr="00B138F3" w:rsidRDefault="001005B0" w:rsidP="00B46D58">
      <w:pPr>
        <w:widowControl w:val="0"/>
        <w:spacing w:after="160"/>
        <w:ind w:left="567" w:right="565"/>
        <w:jc w:val="center"/>
        <w:rPr>
          <w:rFonts w:ascii="GHEA Grapalat" w:hAnsi="GHEA Grapalat"/>
          <w:b/>
        </w:rPr>
      </w:pPr>
    </w:p>
    <w:p w14:paraId="2496F1A1" w14:textId="77777777" w:rsidR="001005B0" w:rsidRPr="00B138F3" w:rsidRDefault="001005B0" w:rsidP="00B46D58">
      <w:pPr>
        <w:widowControl w:val="0"/>
        <w:spacing w:after="160"/>
        <w:ind w:left="567" w:right="565"/>
        <w:jc w:val="center"/>
        <w:rPr>
          <w:rFonts w:ascii="GHEA Grapalat" w:hAnsi="GHEA Grapalat"/>
          <w:b/>
        </w:rPr>
      </w:pPr>
    </w:p>
    <w:p w14:paraId="4DC06A1B" w14:textId="77777777" w:rsidR="001005B0" w:rsidRPr="00B138F3" w:rsidRDefault="001005B0" w:rsidP="00B46D58">
      <w:pPr>
        <w:widowControl w:val="0"/>
        <w:spacing w:after="160"/>
        <w:ind w:left="567" w:right="565"/>
        <w:jc w:val="center"/>
        <w:rPr>
          <w:rFonts w:ascii="GHEA Grapalat" w:hAnsi="GHEA Grapalat"/>
          <w:b/>
        </w:rPr>
      </w:pPr>
    </w:p>
    <w:p w14:paraId="69B3659F" w14:textId="77777777" w:rsidR="001005B0" w:rsidRPr="00B138F3" w:rsidRDefault="001005B0" w:rsidP="00B46D58">
      <w:pPr>
        <w:widowControl w:val="0"/>
        <w:spacing w:after="160"/>
        <w:ind w:left="567" w:right="565"/>
        <w:jc w:val="center"/>
        <w:rPr>
          <w:rFonts w:ascii="GHEA Grapalat" w:hAnsi="GHEA Grapalat"/>
          <w:b/>
        </w:rPr>
      </w:pPr>
    </w:p>
    <w:p w14:paraId="224E8078" w14:textId="77777777" w:rsidR="001005B0" w:rsidRPr="00B138F3" w:rsidRDefault="001005B0" w:rsidP="00B46D58">
      <w:pPr>
        <w:widowControl w:val="0"/>
        <w:spacing w:after="160"/>
        <w:ind w:left="567" w:right="565"/>
        <w:jc w:val="center"/>
        <w:rPr>
          <w:rFonts w:ascii="GHEA Grapalat" w:hAnsi="GHEA Grapalat"/>
          <w:b/>
        </w:rPr>
      </w:pPr>
    </w:p>
    <w:p w14:paraId="38A3512A" w14:textId="77777777"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14:paraId="1F54BFCC" w14:textId="4F1E79D9" w:rsidR="00ED5077" w:rsidRDefault="000A214C" w:rsidP="00D4611F">
      <w:pPr>
        <w:widowControl w:val="0"/>
        <w:spacing w:after="160"/>
        <w:jc w:val="right"/>
        <w:rPr>
          <w:rFonts w:ascii="GHEA Grapalat" w:hAnsi="GHEA Grapalat"/>
          <w:b/>
          <w:i/>
        </w:rPr>
      </w:pPr>
      <w:r w:rsidRPr="00B138F3">
        <w:rPr>
          <w:rFonts w:ascii="GHEA Grapalat" w:hAnsi="GHEA Grapalat"/>
          <w:i/>
        </w:rPr>
        <w:t xml:space="preserve">к Приглашению на </w:t>
      </w:r>
      <w:r w:rsidR="00C9713B" w:rsidRPr="00C9713B">
        <w:rPr>
          <w:rFonts w:ascii="GHEA Grapalat" w:hAnsi="GHEA Grapalat"/>
          <w:i/>
        </w:rPr>
        <w:t xml:space="preserve"> запрос котировок</w:t>
      </w:r>
      <w:r w:rsidRPr="00B138F3">
        <w:rPr>
          <w:rFonts w:ascii="GHEA Grapalat" w:hAnsi="GHEA Grapalat"/>
          <w:i/>
        </w:rPr>
        <w:br/>
        <w:t xml:space="preserve">под кодом </w:t>
      </w:r>
      <w:r w:rsidR="00D4611F" w:rsidRPr="00D4611F">
        <w:rPr>
          <w:rFonts w:ascii="GHEA Grapalat" w:hAnsi="GHEA Grapalat"/>
          <w:b/>
          <w:i/>
        </w:rPr>
        <w:t>LMOH</w:t>
      </w:r>
      <w:r w:rsidR="00D4611F" w:rsidRPr="00D4611F">
        <w:rPr>
          <w:rFonts w:ascii="GHEA Grapalat" w:hAnsi="GHEA Grapalat"/>
          <w:b/>
          <w:i/>
          <w:lang w:val="en-US"/>
        </w:rPr>
        <w:t>NUH</w:t>
      </w:r>
      <w:r w:rsidR="00D4611F" w:rsidRPr="00D4611F">
        <w:rPr>
          <w:rFonts w:ascii="GHEA Grapalat" w:hAnsi="GHEA Grapalat"/>
          <w:b/>
          <w:i/>
        </w:rPr>
        <w:t xml:space="preserve">- </w:t>
      </w:r>
      <w:proofErr w:type="spellStart"/>
      <w:r w:rsidR="00D4611F" w:rsidRPr="00D4611F">
        <w:rPr>
          <w:rFonts w:ascii="GHEA Grapalat" w:hAnsi="GHEA Grapalat"/>
          <w:b/>
          <w:i/>
        </w:rPr>
        <w:t>GHAPDzB</w:t>
      </w:r>
      <w:proofErr w:type="spellEnd"/>
      <w:r w:rsidR="00D4611F" w:rsidRPr="00D4611F">
        <w:rPr>
          <w:rFonts w:ascii="GHEA Grapalat" w:hAnsi="GHEA Grapalat"/>
          <w:b/>
          <w:i/>
        </w:rPr>
        <w:t xml:space="preserve"> -20/</w:t>
      </w:r>
      <w:r w:rsidR="007844C8">
        <w:rPr>
          <w:rFonts w:ascii="GHEA Grapalat" w:hAnsi="GHEA Grapalat"/>
          <w:b/>
          <w:i/>
        </w:rPr>
        <w:t>2</w:t>
      </w:r>
    </w:p>
    <w:p w14:paraId="6C6D7C5E" w14:textId="114EC0CA" w:rsidR="000A214C" w:rsidRPr="00B138F3" w:rsidRDefault="000A214C" w:rsidP="00ED5077">
      <w:pPr>
        <w:widowControl w:val="0"/>
        <w:spacing w:after="160"/>
        <w:jc w:val="center"/>
        <w:rPr>
          <w:rFonts w:ascii="GHEA Grapalat" w:hAnsi="GHEA Grapalat" w:cs="GHEA Grapalat"/>
          <w:b/>
        </w:rPr>
      </w:pPr>
      <w:r w:rsidRPr="00B138F3">
        <w:rPr>
          <w:rFonts w:ascii="GHEA Grapalat" w:hAnsi="GHEA Grapalat"/>
          <w:b/>
        </w:rPr>
        <w:t>СОГЛАШЕНИЕ О НЕУСТОЙКЕ</w:t>
      </w:r>
    </w:p>
    <w:p w14:paraId="3F490042"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14:paraId="60FCAB3F" w14:textId="77777777" w:rsidTr="00444326">
        <w:tc>
          <w:tcPr>
            <w:tcW w:w="4786" w:type="dxa"/>
          </w:tcPr>
          <w:p w14:paraId="6E9BC335" w14:textId="77777777" w:rsidR="000A214C" w:rsidRPr="00B138F3" w:rsidRDefault="000A214C" w:rsidP="00444326">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14:paraId="689CC349" w14:textId="77777777" w:rsidR="000A214C" w:rsidRPr="00B138F3" w:rsidRDefault="000A214C" w:rsidP="00444326">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0"/>
              <w:t>**</w:t>
            </w:r>
          </w:p>
        </w:tc>
      </w:tr>
    </w:tbl>
    <w:p w14:paraId="58428706" w14:textId="77777777" w:rsidR="000A214C" w:rsidRPr="00B138F3" w:rsidRDefault="000A214C" w:rsidP="000A214C">
      <w:pPr>
        <w:widowControl w:val="0"/>
        <w:spacing w:after="160"/>
        <w:rPr>
          <w:rFonts w:ascii="GHEA Grapalat" w:hAnsi="GHEA Grapalat" w:cs="GHEA Grapalat"/>
          <w:b/>
        </w:rPr>
      </w:pPr>
    </w:p>
    <w:p w14:paraId="0B42C3AE" w14:textId="77777777"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1B599D2A" w14:textId="77777777"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57EF1B83" w14:textId="77777777"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0AFF66D5" w14:textId="77777777"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03189E9F" w14:textId="77777777"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6289F7CD"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14:paraId="61F45C99" w14:textId="1C0E5CB4" w:rsidR="003827C2" w:rsidRDefault="000A214C" w:rsidP="003827C2">
      <w:pPr>
        <w:widowControl w:val="0"/>
        <w:tabs>
          <w:tab w:val="left" w:pos="567"/>
        </w:tabs>
        <w:jc w:val="both"/>
        <w:rPr>
          <w:rFonts w:ascii="GHEA Grapalat" w:hAnsi="GHEA Grapalat"/>
          <w:b/>
          <w:i/>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Компания участвует в орг</w:t>
      </w:r>
      <w:r w:rsidR="00C9713B">
        <w:rPr>
          <w:rFonts w:ascii="GHEA Grapalat" w:hAnsi="GHEA Grapalat"/>
          <w:spacing w:val="-6"/>
        </w:rPr>
        <w:t xml:space="preserve">анизованной </w:t>
      </w:r>
      <w:r w:rsidR="00D4611F" w:rsidRPr="00D4611F">
        <w:rPr>
          <w:rFonts w:ascii="GHEA Grapalat" w:hAnsi="GHEA Grapalat"/>
          <w:spacing w:val="-6"/>
          <w:lang w:val="hy-AM"/>
        </w:rPr>
        <w:t>&lt;&lt;Д</w:t>
      </w:r>
      <w:r w:rsidR="00D4611F" w:rsidRPr="00D4611F">
        <w:rPr>
          <w:rFonts w:ascii="GHEA Grapalat" w:hAnsi="GHEA Grapalat"/>
          <w:bCs/>
          <w:spacing w:val="-6"/>
          <w:lang w:val="af-ZA"/>
        </w:rPr>
        <w:t>ошкольное образовательное уч</w:t>
      </w:r>
      <w:r w:rsidR="00D4611F" w:rsidRPr="00D4611F">
        <w:rPr>
          <w:rFonts w:ascii="GHEA Grapalat" w:hAnsi="GHEA Grapalat"/>
          <w:bCs/>
          <w:spacing w:val="-6"/>
        </w:rPr>
        <w:t>е</w:t>
      </w:r>
      <w:r w:rsidR="00D4611F" w:rsidRPr="00D4611F">
        <w:rPr>
          <w:rFonts w:ascii="GHEA Grapalat" w:hAnsi="GHEA Grapalat"/>
          <w:bCs/>
          <w:spacing w:val="-6"/>
          <w:lang w:val="af-ZA"/>
        </w:rPr>
        <w:t>реждение</w:t>
      </w:r>
      <w:r w:rsidR="00D4611F" w:rsidRPr="00D4611F">
        <w:rPr>
          <w:rFonts w:ascii="GHEA Grapalat" w:hAnsi="GHEA Grapalat"/>
          <w:bCs/>
          <w:spacing w:val="-6"/>
          <w:lang w:val="hy-AM"/>
        </w:rPr>
        <w:t xml:space="preserve"> </w:t>
      </w:r>
      <w:r w:rsidR="00D4611F" w:rsidRPr="00D4611F">
        <w:rPr>
          <w:rFonts w:ascii="GHEA Grapalat" w:hAnsi="GHEA Grapalat"/>
          <w:spacing w:val="-6"/>
        </w:rPr>
        <w:t>РА</w:t>
      </w:r>
      <w:r w:rsidR="00D4611F" w:rsidRPr="00D4611F">
        <w:rPr>
          <w:rFonts w:ascii="GHEA Grapalat" w:hAnsi="GHEA Grapalat"/>
          <w:bCs/>
          <w:spacing w:val="-6"/>
          <w:lang w:val="af-ZA"/>
        </w:rPr>
        <w:t xml:space="preserve"> </w:t>
      </w:r>
      <w:proofErr w:type="spellStart"/>
      <w:r w:rsidR="00D4611F" w:rsidRPr="00D4611F">
        <w:rPr>
          <w:rFonts w:ascii="GHEA Grapalat" w:hAnsi="GHEA Grapalat"/>
          <w:spacing w:val="-6"/>
        </w:rPr>
        <w:t>Лориск</w:t>
      </w:r>
      <w:proofErr w:type="spellEnd"/>
      <w:r w:rsidR="00D4611F" w:rsidRPr="00D4611F">
        <w:rPr>
          <w:rFonts w:ascii="GHEA Grapalat" w:hAnsi="GHEA Grapalat"/>
          <w:spacing w:val="-6"/>
          <w:lang w:val="hy-AM"/>
        </w:rPr>
        <w:t>ого</w:t>
      </w:r>
      <w:r w:rsidR="00D4611F" w:rsidRPr="00D4611F">
        <w:rPr>
          <w:rFonts w:ascii="GHEA Grapalat" w:hAnsi="GHEA Grapalat"/>
          <w:spacing w:val="-6"/>
        </w:rPr>
        <w:t xml:space="preserve">  </w:t>
      </w:r>
      <w:proofErr w:type="spellStart"/>
      <w:r w:rsidR="00D4611F" w:rsidRPr="00D4611F">
        <w:rPr>
          <w:rFonts w:ascii="GHEA Grapalat" w:hAnsi="GHEA Grapalat"/>
          <w:spacing w:val="-6"/>
        </w:rPr>
        <w:t>област</w:t>
      </w:r>
      <w:proofErr w:type="spellEnd"/>
      <w:r w:rsidR="00D4611F" w:rsidRPr="00D4611F">
        <w:rPr>
          <w:rFonts w:ascii="GHEA Grapalat" w:hAnsi="GHEA Grapalat"/>
          <w:spacing w:val="-6"/>
          <w:lang w:val="hy-AM"/>
        </w:rPr>
        <w:t>а</w:t>
      </w:r>
      <w:r w:rsidR="00D4611F" w:rsidRPr="00D4611F">
        <w:rPr>
          <w:rFonts w:ascii="GHEA Grapalat" w:hAnsi="GHEA Grapalat"/>
          <w:spacing w:val="-6"/>
        </w:rPr>
        <w:t xml:space="preserve"> муниципалитет</w:t>
      </w:r>
      <w:r w:rsidR="00D4611F" w:rsidRPr="00D4611F">
        <w:rPr>
          <w:rFonts w:ascii="GHEA Grapalat" w:hAnsi="GHEA Grapalat"/>
          <w:spacing w:val="-6"/>
          <w:lang w:val="hy-AM"/>
        </w:rPr>
        <w:t>а</w:t>
      </w:r>
      <w:r w:rsidR="00D4611F" w:rsidRPr="00D4611F">
        <w:rPr>
          <w:rFonts w:ascii="GHEA Grapalat" w:hAnsi="GHEA Grapalat"/>
          <w:spacing w:val="-6"/>
        </w:rPr>
        <w:t xml:space="preserve"> </w:t>
      </w:r>
      <w:proofErr w:type="spellStart"/>
      <w:r w:rsidR="00D4611F" w:rsidRPr="00D4611F">
        <w:rPr>
          <w:rFonts w:ascii="GHEA Grapalat" w:hAnsi="GHEA Grapalat"/>
          <w:spacing w:val="-6"/>
        </w:rPr>
        <w:t>Одзуна</w:t>
      </w:r>
      <w:proofErr w:type="spellEnd"/>
      <w:r w:rsidR="00D4611F" w:rsidRPr="00D4611F">
        <w:rPr>
          <w:rFonts w:ascii="GHEA Grapalat" w:hAnsi="GHEA Grapalat"/>
          <w:spacing w:val="-6"/>
          <w:lang w:val="hy-AM"/>
        </w:rPr>
        <w:t>&gt;&gt;</w:t>
      </w:r>
      <w:r w:rsidR="00D4611F" w:rsidRPr="00D4611F">
        <w:rPr>
          <w:rFonts w:ascii="GHEA Grapalat" w:hAnsi="GHEA Grapalat"/>
          <w:bCs/>
          <w:spacing w:val="-6"/>
          <w:lang w:val="af-ZA"/>
        </w:rPr>
        <w:t xml:space="preserve"> </w:t>
      </w:r>
      <w:r w:rsidR="00D4611F" w:rsidRPr="00D4611F">
        <w:rPr>
          <w:rFonts w:ascii="GHEA Grapalat" w:hAnsi="GHEA Grapalat"/>
          <w:spacing w:val="-6"/>
        </w:rPr>
        <w:t xml:space="preserve"> Общественная некоммерческая организация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00D4611F" w:rsidRPr="00D4611F">
        <w:rPr>
          <w:rFonts w:ascii="GHEA Grapalat" w:hAnsi="GHEA Grapalat"/>
          <w:b/>
          <w:i/>
        </w:rPr>
        <w:t>LMOH</w:t>
      </w:r>
      <w:r w:rsidR="00D4611F" w:rsidRPr="00D4611F">
        <w:rPr>
          <w:rFonts w:ascii="GHEA Grapalat" w:hAnsi="GHEA Grapalat"/>
          <w:b/>
          <w:i/>
          <w:lang w:val="en-US"/>
        </w:rPr>
        <w:t>NUH</w:t>
      </w:r>
      <w:r w:rsidR="00D4611F" w:rsidRPr="00D4611F">
        <w:rPr>
          <w:rFonts w:ascii="GHEA Grapalat" w:hAnsi="GHEA Grapalat"/>
          <w:b/>
          <w:i/>
        </w:rPr>
        <w:t xml:space="preserve">- </w:t>
      </w:r>
      <w:proofErr w:type="spellStart"/>
      <w:r w:rsidR="00D4611F" w:rsidRPr="00D4611F">
        <w:rPr>
          <w:rFonts w:ascii="GHEA Grapalat" w:hAnsi="GHEA Grapalat"/>
          <w:b/>
          <w:i/>
        </w:rPr>
        <w:t>GHAPDzB</w:t>
      </w:r>
      <w:proofErr w:type="spellEnd"/>
      <w:r w:rsidR="00D4611F" w:rsidRPr="00D4611F">
        <w:rPr>
          <w:rFonts w:ascii="GHEA Grapalat" w:hAnsi="GHEA Grapalat"/>
          <w:b/>
          <w:i/>
        </w:rPr>
        <w:t xml:space="preserve"> -20/</w:t>
      </w:r>
      <w:r w:rsidR="007844C8">
        <w:rPr>
          <w:rFonts w:ascii="GHEA Grapalat" w:hAnsi="GHEA Grapalat"/>
          <w:b/>
          <w:i/>
        </w:rPr>
        <w:t>2</w:t>
      </w:r>
    </w:p>
    <w:p w14:paraId="7691445A" w14:textId="77777777" w:rsidR="000A214C" w:rsidRPr="00B138F3" w:rsidRDefault="000A214C" w:rsidP="003827C2">
      <w:pPr>
        <w:widowControl w:val="0"/>
        <w:tabs>
          <w:tab w:val="left" w:pos="567"/>
        </w:tabs>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3DF82AAE"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14:paraId="748A23F5"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72926A88"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60DDF69"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0D40B0AA"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г)</w:t>
      </w:r>
      <w:r w:rsidRPr="00B138F3">
        <w:rPr>
          <w:rFonts w:ascii="GHEA Grapalat" w:hAnsi="GHEA Grapalat"/>
        </w:rPr>
        <w:tab/>
        <w:t>Компания подтверждает, что акцептовала Требование в полном размере суммы неустойки.</w:t>
      </w:r>
    </w:p>
    <w:p w14:paraId="05C6246E"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1D704C0E"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7822827C"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14:paraId="5EF4C13C"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6EA6141A"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745E2C91"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5BE0B215"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14:paraId="561CAFC3" w14:textId="77777777"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14:paraId="258FA767"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1315F2E9"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4C149BFA" w14:textId="77777777"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w:t>
      </w:r>
      <w:r w:rsidRPr="00B138F3">
        <w:rPr>
          <w:rFonts w:ascii="GHEA Grapalat" w:hAnsi="GHEA Grapalat"/>
        </w:rPr>
        <w:lastRenderedPageBreak/>
        <w:t>прилагаемое Требование надлежащим образом подписаны уполномоченным Компанией лицом.</w:t>
      </w:r>
    </w:p>
    <w:p w14:paraId="4DB09CA9" w14:textId="77777777"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0B76ED3E" w14:textId="77777777"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6C7821F0"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57BAD9CA"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3641FFE9"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1D036C35"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275AE993"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65BF6858"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7B12DDCB"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1DD3AF2E"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5CF44A0E"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22C9ECD4"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378F5084"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1010A715" w14:textId="77777777"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69E67CE9" w14:textId="77777777"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68177F91" w14:textId="77777777" w:rsidTr="0044432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52DDE5" w14:textId="77777777" w:rsidR="00BE2572" w:rsidRPr="00B138F3" w:rsidRDefault="00BE2572" w:rsidP="0044432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713C4251" w14:textId="77777777" w:rsidTr="0044432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85D4A9" w14:textId="77777777" w:rsidR="00BE2572" w:rsidRPr="00B138F3" w:rsidRDefault="00BE2572" w:rsidP="0044432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14:paraId="4CEAD034" w14:textId="77777777" w:rsidTr="0044432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C8FEFC" w14:textId="77777777" w:rsidR="00BE2572" w:rsidRPr="00B138F3" w:rsidRDefault="00BE2572" w:rsidP="0044432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73944897" w14:textId="77777777" w:rsidTr="0044432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423FBE" w14:textId="77777777" w:rsidR="00BE2572" w:rsidRPr="00B138F3" w:rsidRDefault="00BE2572" w:rsidP="0044432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329D690F" w14:textId="77777777" w:rsidTr="0044432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B1D0A1" w14:textId="77777777" w:rsidR="00BE2572" w:rsidRPr="00B138F3" w:rsidRDefault="00BE2572" w:rsidP="0044432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7932855F" w14:textId="77777777" w:rsidTr="0044432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D4439B" w14:textId="77777777" w:rsidR="00BE2572" w:rsidRPr="00B138F3" w:rsidRDefault="00BE2572" w:rsidP="0044432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2B248172" w14:textId="77777777" w:rsidTr="0044432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337537" w14:textId="77777777" w:rsidR="00BE2572" w:rsidRPr="00B138F3" w:rsidRDefault="00BE2572" w:rsidP="0044432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734085DE" w14:textId="77777777" w:rsidTr="0044432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86AA50" w14:textId="77777777" w:rsidR="00BE2572" w:rsidRPr="00B138F3" w:rsidRDefault="00BE2572" w:rsidP="0044432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14:paraId="31EB1505" w14:textId="77777777" w:rsidTr="0044432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5C8871" w14:textId="77777777" w:rsidR="00BE2572" w:rsidRPr="00B138F3" w:rsidRDefault="00BE2572" w:rsidP="0044432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C9713B" w:rsidRPr="00C9713B">
              <w:rPr>
                <w:rFonts w:ascii="GHEA Grapalat" w:hAnsi="GHEA Grapalat"/>
                <w:sz w:val="20"/>
                <w:szCs w:val="20"/>
                <w:lang w:val="hy-AM"/>
              </w:rPr>
              <w:t xml:space="preserve"> </w:t>
            </w:r>
            <w:r w:rsidR="00D4611F" w:rsidRPr="00D4611F">
              <w:rPr>
                <w:rFonts w:ascii="GHEA Grapalat" w:hAnsi="GHEA Grapalat"/>
                <w:lang w:val="hy-AM"/>
              </w:rPr>
              <w:t>&lt;&lt;Д</w:t>
            </w:r>
            <w:r w:rsidR="00D4611F" w:rsidRPr="00D4611F">
              <w:rPr>
                <w:rFonts w:ascii="GHEA Grapalat" w:hAnsi="GHEA Grapalat"/>
                <w:bCs/>
                <w:lang w:val="af-ZA"/>
              </w:rPr>
              <w:t>ошкольное образовательное уч</w:t>
            </w:r>
            <w:r w:rsidR="00D4611F" w:rsidRPr="00D4611F">
              <w:rPr>
                <w:rFonts w:ascii="GHEA Grapalat" w:hAnsi="GHEA Grapalat"/>
                <w:bCs/>
              </w:rPr>
              <w:t>е</w:t>
            </w:r>
            <w:r w:rsidR="00D4611F" w:rsidRPr="00D4611F">
              <w:rPr>
                <w:rFonts w:ascii="GHEA Grapalat" w:hAnsi="GHEA Grapalat"/>
                <w:bCs/>
                <w:lang w:val="af-ZA"/>
              </w:rPr>
              <w:t>реждение</w:t>
            </w:r>
            <w:r w:rsidR="00D4611F" w:rsidRPr="00D4611F">
              <w:rPr>
                <w:rFonts w:ascii="GHEA Grapalat" w:hAnsi="GHEA Grapalat"/>
                <w:bCs/>
                <w:lang w:val="hy-AM"/>
              </w:rPr>
              <w:t xml:space="preserve"> </w:t>
            </w:r>
            <w:r w:rsidR="00D4611F" w:rsidRPr="00D4611F">
              <w:rPr>
                <w:rFonts w:ascii="GHEA Grapalat" w:hAnsi="GHEA Grapalat"/>
              </w:rPr>
              <w:t>РА</w:t>
            </w:r>
            <w:r w:rsidR="00D4611F" w:rsidRPr="00D4611F">
              <w:rPr>
                <w:rFonts w:ascii="GHEA Grapalat" w:hAnsi="GHEA Grapalat"/>
                <w:bCs/>
                <w:lang w:val="af-ZA"/>
              </w:rPr>
              <w:t xml:space="preserve"> </w:t>
            </w:r>
            <w:proofErr w:type="spellStart"/>
            <w:r w:rsidR="00D4611F" w:rsidRPr="00D4611F">
              <w:rPr>
                <w:rFonts w:ascii="GHEA Grapalat" w:hAnsi="GHEA Grapalat"/>
              </w:rPr>
              <w:t>Лориск</w:t>
            </w:r>
            <w:proofErr w:type="spellEnd"/>
            <w:r w:rsidR="00D4611F" w:rsidRPr="00D4611F">
              <w:rPr>
                <w:rFonts w:ascii="GHEA Grapalat" w:hAnsi="GHEA Grapalat"/>
                <w:lang w:val="hy-AM"/>
              </w:rPr>
              <w:t>ого</w:t>
            </w:r>
            <w:r w:rsidR="00D4611F" w:rsidRPr="00D4611F">
              <w:rPr>
                <w:rFonts w:ascii="GHEA Grapalat" w:hAnsi="GHEA Grapalat"/>
              </w:rPr>
              <w:t xml:space="preserve">  </w:t>
            </w:r>
            <w:proofErr w:type="spellStart"/>
            <w:r w:rsidR="00D4611F" w:rsidRPr="00D4611F">
              <w:rPr>
                <w:rFonts w:ascii="GHEA Grapalat" w:hAnsi="GHEA Grapalat"/>
              </w:rPr>
              <w:t>област</w:t>
            </w:r>
            <w:proofErr w:type="spellEnd"/>
            <w:r w:rsidR="00D4611F" w:rsidRPr="00D4611F">
              <w:rPr>
                <w:rFonts w:ascii="GHEA Grapalat" w:hAnsi="GHEA Grapalat"/>
                <w:lang w:val="hy-AM"/>
              </w:rPr>
              <w:t>а</w:t>
            </w:r>
            <w:r w:rsidR="00D4611F" w:rsidRPr="00D4611F">
              <w:rPr>
                <w:rFonts w:ascii="GHEA Grapalat" w:hAnsi="GHEA Grapalat"/>
              </w:rPr>
              <w:t xml:space="preserve"> муниципалитет</w:t>
            </w:r>
            <w:r w:rsidR="00D4611F" w:rsidRPr="00D4611F">
              <w:rPr>
                <w:rFonts w:ascii="GHEA Grapalat" w:hAnsi="GHEA Grapalat"/>
                <w:lang w:val="hy-AM"/>
              </w:rPr>
              <w:t>а</w:t>
            </w:r>
            <w:r w:rsidR="00D4611F" w:rsidRPr="00D4611F">
              <w:rPr>
                <w:rFonts w:ascii="GHEA Grapalat" w:hAnsi="GHEA Grapalat"/>
              </w:rPr>
              <w:t xml:space="preserve"> </w:t>
            </w:r>
            <w:proofErr w:type="spellStart"/>
            <w:r w:rsidR="00D4611F" w:rsidRPr="00D4611F">
              <w:rPr>
                <w:rFonts w:ascii="GHEA Grapalat" w:hAnsi="GHEA Grapalat"/>
              </w:rPr>
              <w:t>Одзуна</w:t>
            </w:r>
            <w:proofErr w:type="spellEnd"/>
            <w:r w:rsidR="00D4611F" w:rsidRPr="00D4611F">
              <w:rPr>
                <w:rFonts w:ascii="GHEA Grapalat" w:hAnsi="GHEA Grapalat"/>
                <w:lang w:val="hy-AM"/>
              </w:rPr>
              <w:t>&gt;&gt;</w:t>
            </w:r>
            <w:r w:rsidR="00D4611F" w:rsidRPr="00D4611F">
              <w:rPr>
                <w:rFonts w:ascii="GHEA Grapalat" w:hAnsi="GHEA Grapalat"/>
                <w:bCs/>
                <w:lang w:val="af-ZA"/>
              </w:rPr>
              <w:t xml:space="preserve"> </w:t>
            </w:r>
            <w:r w:rsidR="00D4611F" w:rsidRPr="00D4611F">
              <w:rPr>
                <w:rFonts w:ascii="GHEA Grapalat" w:hAnsi="GHEA Grapalat"/>
              </w:rPr>
              <w:t xml:space="preserve"> Общественная некоммерческая организация</w:t>
            </w:r>
          </w:p>
        </w:tc>
      </w:tr>
      <w:tr w:rsidR="00B138F3" w:rsidRPr="00B138F3" w14:paraId="5A606490" w14:textId="77777777" w:rsidTr="0044432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921C9C" w14:textId="77777777" w:rsidR="00BE2572" w:rsidRPr="00B138F3" w:rsidRDefault="00BE2572" w:rsidP="0044432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14:paraId="4EC9FF92" w14:textId="77777777" w:rsidTr="0044432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FEC4A0" w14:textId="77777777" w:rsidR="00BE2572" w:rsidRPr="00B138F3" w:rsidRDefault="00BE2572" w:rsidP="0044432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C9713B" w:rsidRPr="00C9713B">
              <w:rPr>
                <w:rFonts w:ascii="GHEA Grapalat" w:hAnsi="GHEA Grapalat"/>
              </w:rPr>
              <w:t xml:space="preserve"> </w:t>
            </w:r>
            <w:r w:rsidR="00D4611F" w:rsidRPr="00D4611F">
              <w:rPr>
                <w:rFonts w:ascii="GHEA Grapalat" w:hAnsi="GHEA Grapalat"/>
                <w:b/>
                <w:bCs/>
                <w:lang w:val="hy-AM"/>
              </w:rPr>
              <w:t>06954757</w:t>
            </w:r>
          </w:p>
        </w:tc>
      </w:tr>
      <w:tr w:rsidR="00B138F3" w:rsidRPr="00B138F3" w14:paraId="5FD0D50D" w14:textId="77777777" w:rsidTr="0044432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65E6EE3" w14:textId="77777777" w:rsidR="00BE2572" w:rsidRPr="00B138F3" w:rsidRDefault="00BE2572" w:rsidP="0044432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C9713B" w:rsidRPr="00C9713B">
              <w:rPr>
                <w:rFonts w:ascii="GHEA Grapalat" w:hAnsi="GHEA Grapalat"/>
                <w:sz w:val="20"/>
                <w:szCs w:val="20"/>
                <w:lang w:val="hy-AM"/>
              </w:rPr>
              <w:t xml:space="preserve"> </w:t>
            </w:r>
            <w:r w:rsidR="00D4611F" w:rsidRPr="00D4611F">
              <w:rPr>
                <w:rFonts w:ascii="GHEA Grapalat" w:hAnsi="GHEA Grapalat"/>
              </w:rPr>
              <w:t xml:space="preserve"> АЕБ </w:t>
            </w:r>
            <w:proofErr w:type="spellStart"/>
            <w:r w:rsidR="00D4611F" w:rsidRPr="00D4611F">
              <w:rPr>
                <w:rFonts w:ascii="GHEA Grapalat" w:hAnsi="GHEA Grapalat"/>
              </w:rPr>
              <w:t>Туманянский</w:t>
            </w:r>
            <w:proofErr w:type="spellEnd"/>
            <w:r w:rsidR="00D4611F" w:rsidRPr="00D4611F">
              <w:rPr>
                <w:rFonts w:ascii="GHEA Grapalat" w:hAnsi="GHEA Grapalat"/>
              </w:rPr>
              <w:t xml:space="preserve"> филиал</w:t>
            </w:r>
          </w:p>
        </w:tc>
      </w:tr>
      <w:tr w:rsidR="00B138F3" w:rsidRPr="00B138F3" w14:paraId="787AF705" w14:textId="77777777" w:rsidTr="0044432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8A44B6" w14:textId="77777777" w:rsidR="00BE2572" w:rsidRPr="00B138F3" w:rsidRDefault="00BE2572" w:rsidP="0044432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r w:rsidR="00D4611F" w:rsidRPr="00D4611F">
              <w:rPr>
                <w:rFonts w:ascii="GHEA Grapalat" w:hAnsi="GHEA Grapalat"/>
                <w:b/>
                <w:bCs/>
                <w:lang w:val="hy-AM"/>
              </w:rPr>
              <w:t>163188233148</w:t>
            </w:r>
          </w:p>
        </w:tc>
      </w:tr>
      <w:tr w:rsidR="00B138F3" w:rsidRPr="00B138F3" w14:paraId="22456E38" w14:textId="77777777" w:rsidTr="0044432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637327" w14:textId="77777777" w:rsidR="00BE2572" w:rsidRPr="00B138F3" w:rsidRDefault="00BE2572" w:rsidP="0044432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53997930" w14:textId="77777777" w:rsidTr="0044432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A22605" w14:textId="77777777" w:rsidR="00BE2572" w:rsidRPr="00B138F3" w:rsidRDefault="00BE2572" w:rsidP="0044432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2582C232" w14:textId="77777777" w:rsidTr="0044432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CB0B71" w14:textId="77777777" w:rsidR="00BE2572" w:rsidRPr="00B138F3" w:rsidRDefault="00BE2572" w:rsidP="0044432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r w:rsidR="00C9713B" w:rsidRPr="00C9713B">
              <w:rPr>
                <w:rFonts w:ascii="GHEA Grapalat" w:hAnsi="GHEA Grapalat"/>
                <w:sz w:val="20"/>
                <w:szCs w:val="20"/>
                <w:lang w:val="hy-AM"/>
              </w:rPr>
              <w:t xml:space="preserve"> </w:t>
            </w:r>
            <w:r w:rsidR="00C9713B" w:rsidRPr="00C9713B">
              <w:rPr>
                <w:rFonts w:ascii="GHEA Grapalat" w:hAnsi="GHEA Grapalat"/>
                <w:lang w:val="hy-AM"/>
              </w:rPr>
              <w:t xml:space="preserve">драм РА, </w:t>
            </w:r>
            <w:r w:rsidR="00C9713B" w:rsidRPr="00C9713B">
              <w:rPr>
                <w:rFonts w:ascii="GHEA Grapalat" w:hAnsi="GHEA Grapalat"/>
                <w:lang w:val="en-US"/>
              </w:rPr>
              <w:t>AMD</w:t>
            </w:r>
          </w:p>
        </w:tc>
      </w:tr>
      <w:tr w:rsidR="00B138F3" w:rsidRPr="00B138F3" w14:paraId="314B6333" w14:textId="77777777" w:rsidTr="0044432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60D155" w14:textId="77777777" w:rsidR="00BE2572" w:rsidRPr="00B138F3" w:rsidRDefault="00C9713B" w:rsidP="00444326">
            <w:pPr>
              <w:widowControl w:val="0"/>
              <w:tabs>
                <w:tab w:val="left" w:pos="855"/>
              </w:tabs>
              <w:spacing w:after="160"/>
              <w:ind w:left="360"/>
              <w:rPr>
                <w:rFonts w:ascii="GHEA Grapalat" w:hAnsi="GHEA Grapalat"/>
              </w:rPr>
            </w:pPr>
            <w:r>
              <w:rPr>
                <w:rFonts w:ascii="GHEA Grapalat" w:hAnsi="GHEA Grapalat"/>
              </w:rPr>
              <w:t>17.</w:t>
            </w:r>
            <w:r>
              <w:rPr>
                <w:rFonts w:ascii="GHEA Grapalat" w:hAnsi="GHEA Grapalat"/>
              </w:rPr>
              <w:tab/>
              <w:t xml:space="preserve">Цель сделки (уплаты): </w:t>
            </w:r>
            <w:r w:rsidR="00BE2572" w:rsidRPr="00B138F3">
              <w:rPr>
                <w:rFonts w:ascii="GHEA Grapalat" w:hAnsi="GHEA Grapalat"/>
              </w:rPr>
              <w:t>для обеспечения исполнения договора</w:t>
            </w:r>
          </w:p>
        </w:tc>
      </w:tr>
      <w:tr w:rsidR="00B138F3" w:rsidRPr="00B138F3" w14:paraId="35464BCC" w14:textId="77777777" w:rsidTr="00444326">
        <w:trPr>
          <w:trHeight w:val="424"/>
        </w:trPr>
        <w:tc>
          <w:tcPr>
            <w:tcW w:w="10980" w:type="dxa"/>
            <w:gridSpan w:val="2"/>
            <w:tcBorders>
              <w:top w:val="single" w:sz="4" w:space="0" w:color="auto"/>
              <w:left w:val="single" w:sz="4" w:space="0" w:color="auto"/>
              <w:right w:val="single" w:sz="4" w:space="0" w:color="000000"/>
            </w:tcBorders>
            <w:noWrap/>
            <w:vAlign w:val="bottom"/>
          </w:tcPr>
          <w:p w14:paraId="342973A5" w14:textId="77777777" w:rsidR="00BE2572" w:rsidRPr="00B138F3" w:rsidRDefault="00BE2572" w:rsidP="0044432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174CC1C6" w14:textId="77777777" w:rsidTr="0044432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4D69631" w14:textId="77777777" w:rsidR="00BE2572" w:rsidRPr="00B138F3" w:rsidRDefault="00BE2572" w:rsidP="0044432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3CA2A22E" w14:textId="77777777" w:rsidTr="0044432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B298F3" w14:textId="77777777" w:rsidR="00BE2572" w:rsidRPr="00B138F3" w:rsidRDefault="00BE2572" w:rsidP="0044432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45C60571" w14:textId="77777777" w:rsidTr="00444326">
        <w:trPr>
          <w:trHeight w:val="2194"/>
        </w:trPr>
        <w:tc>
          <w:tcPr>
            <w:tcW w:w="5616" w:type="dxa"/>
            <w:tcBorders>
              <w:top w:val="nil"/>
              <w:left w:val="single" w:sz="4" w:space="0" w:color="auto"/>
              <w:bottom w:val="single" w:sz="4" w:space="0" w:color="auto"/>
              <w:right w:val="single" w:sz="4" w:space="0" w:color="auto"/>
            </w:tcBorders>
            <w:noWrap/>
            <w:vAlign w:val="bottom"/>
          </w:tcPr>
          <w:p w14:paraId="46349AF3" w14:textId="77777777" w:rsidR="00BE2572" w:rsidRPr="00B138F3" w:rsidRDefault="00BE2572" w:rsidP="0044432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6B2926C1" w14:textId="77777777" w:rsidR="00BE2572" w:rsidRPr="00B138F3" w:rsidRDefault="00BE2572" w:rsidP="00444326">
            <w:pPr>
              <w:widowControl w:val="0"/>
              <w:spacing w:after="160"/>
              <w:rPr>
                <w:rFonts w:ascii="GHEA Grapalat" w:hAnsi="GHEA Grapalat" w:cs="Sylfaen"/>
              </w:rPr>
            </w:pPr>
          </w:p>
          <w:p w14:paraId="24C0A916" w14:textId="77777777" w:rsidR="00BE2572" w:rsidRPr="00B138F3" w:rsidRDefault="00BE2572" w:rsidP="00444326">
            <w:pPr>
              <w:widowControl w:val="0"/>
              <w:spacing w:after="160"/>
              <w:jc w:val="right"/>
              <w:rPr>
                <w:rFonts w:ascii="GHEA Grapalat" w:hAnsi="GHEA Grapalat" w:cs="Tahoma"/>
              </w:rPr>
            </w:pPr>
            <w:r w:rsidRPr="00B138F3">
              <w:rPr>
                <w:rFonts w:ascii="GHEA Grapalat" w:hAnsi="GHEA Grapalat"/>
              </w:rPr>
              <w:t>/____________________/</w:t>
            </w:r>
          </w:p>
          <w:p w14:paraId="0E2364EC" w14:textId="77777777" w:rsidR="00BE2572" w:rsidRPr="00B138F3" w:rsidRDefault="00BE2572" w:rsidP="00444326">
            <w:pPr>
              <w:widowControl w:val="0"/>
              <w:spacing w:after="160"/>
              <w:rPr>
                <w:rFonts w:ascii="GHEA Grapalat" w:hAnsi="GHEA Grapalat" w:cs="Sylfaen"/>
              </w:rPr>
            </w:pPr>
          </w:p>
          <w:p w14:paraId="7EE3607C" w14:textId="77777777" w:rsidR="00BE2572" w:rsidRPr="00B138F3" w:rsidRDefault="00BE2572" w:rsidP="00444326">
            <w:pPr>
              <w:widowControl w:val="0"/>
              <w:spacing w:after="160"/>
              <w:jc w:val="right"/>
              <w:rPr>
                <w:rFonts w:ascii="GHEA Grapalat" w:hAnsi="GHEA Grapalat" w:cs="Sylfaen"/>
              </w:rPr>
            </w:pPr>
            <w:r w:rsidRPr="00B138F3">
              <w:rPr>
                <w:rFonts w:ascii="GHEA Grapalat" w:hAnsi="GHEA Grapalat"/>
              </w:rPr>
              <w:t>/____________________/</w:t>
            </w:r>
          </w:p>
          <w:p w14:paraId="73F9826F" w14:textId="77777777" w:rsidR="00BE2572" w:rsidRPr="00B138F3" w:rsidRDefault="00BE2572" w:rsidP="00444326">
            <w:pPr>
              <w:widowControl w:val="0"/>
              <w:spacing w:after="160"/>
              <w:rPr>
                <w:rFonts w:ascii="GHEA Grapalat" w:hAnsi="GHEA Grapalat" w:cs="Sylfaen"/>
              </w:rPr>
            </w:pPr>
          </w:p>
          <w:p w14:paraId="460DD33C" w14:textId="77777777" w:rsidR="00BE2572" w:rsidRPr="00B138F3" w:rsidRDefault="00BE2572" w:rsidP="00444326">
            <w:pPr>
              <w:widowControl w:val="0"/>
              <w:tabs>
                <w:tab w:val="left" w:pos="4545"/>
              </w:tabs>
              <w:spacing w:after="160"/>
              <w:rPr>
                <w:rFonts w:ascii="GHEA Grapalat" w:hAnsi="GHEA Grapalat" w:cs="Sylfaen"/>
              </w:rPr>
            </w:pPr>
            <w:r w:rsidRPr="00B138F3">
              <w:rPr>
                <w:rFonts w:ascii="GHEA Grapalat" w:hAnsi="GHEA Grapalat"/>
              </w:rPr>
              <w:lastRenderedPageBreak/>
              <w:t>22.б.</w:t>
            </w:r>
            <w:r w:rsidRPr="00B138F3">
              <w:rPr>
                <w:rFonts w:ascii="GHEA Grapalat" w:hAnsi="GHEA Grapalat"/>
              </w:rPr>
              <w:tab/>
              <w:t>М. П.</w:t>
            </w:r>
          </w:p>
          <w:p w14:paraId="1B6D88D4" w14:textId="77777777" w:rsidR="00BE2572" w:rsidRPr="00B138F3" w:rsidRDefault="00BE2572" w:rsidP="0044432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5426F34C" w14:textId="77777777" w:rsidR="00BE2572" w:rsidRPr="00B138F3" w:rsidRDefault="00BE2572" w:rsidP="00444326">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755092FB" w14:textId="77777777" w:rsidR="00BE2572" w:rsidRPr="00B138F3" w:rsidRDefault="00BE2572" w:rsidP="00444326">
            <w:pPr>
              <w:widowControl w:val="0"/>
              <w:spacing w:after="160"/>
              <w:rPr>
                <w:rFonts w:ascii="GHEA Grapalat" w:hAnsi="GHEA Grapalat" w:cs="Sylfaen"/>
              </w:rPr>
            </w:pPr>
          </w:p>
          <w:p w14:paraId="2F23A85C" w14:textId="77777777" w:rsidR="00BE2572" w:rsidRPr="00B138F3" w:rsidRDefault="00BE2572" w:rsidP="00444326">
            <w:pPr>
              <w:widowControl w:val="0"/>
              <w:spacing w:after="160"/>
              <w:jc w:val="right"/>
              <w:rPr>
                <w:rFonts w:ascii="GHEA Grapalat" w:hAnsi="GHEA Grapalat" w:cs="Sylfaen"/>
              </w:rPr>
            </w:pPr>
            <w:r w:rsidRPr="00B138F3">
              <w:rPr>
                <w:rFonts w:ascii="GHEA Grapalat" w:hAnsi="GHEA Grapalat"/>
              </w:rPr>
              <w:t>/____________________/</w:t>
            </w:r>
          </w:p>
          <w:p w14:paraId="05FEB0F6" w14:textId="77777777" w:rsidR="00BE2572" w:rsidRPr="00B138F3" w:rsidRDefault="00BE2572" w:rsidP="00444326">
            <w:pPr>
              <w:widowControl w:val="0"/>
              <w:spacing w:after="160"/>
              <w:jc w:val="right"/>
              <w:rPr>
                <w:rFonts w:ascii="GHEA Grapalat" w:hAnsi="GHEA Grapalat" w:cs="Tahoma"/>
              </w:rPr>
            </w:pPr>
          </w:p>
          <w:p w14:paraId="16D77130" w14:textId="77777777" w:rsidR="00BE2572" w:rsidRPr="00B138F3" w:rsidRDefault="00BE2572" w:rsidP="00444326">
            <w:pPr>
              <w:widowControl w:val="0"/>
              <w:spacing w:after="160"/>
              <w:jc w:val="right"/>
              <w:rPr>
                <w:rFonts w:ascii="GHEA Grapalat" w:hAnsi="GHEA Grapalat" w:cs="Sylfaen"/>
              </w:rPr>
            </w:pPr>
            <w:r w:rsidRPr="00B138F3">
              <w:rPr>
                <w:rFonts w:ascii="GHEA Grapalat" w:hAnsi="GHEA Grapalat"/>
              </w:rPr>
              <w:t>/____________________/</w:t>
            </w:r>
          </w:p>
          <w:p w14:paraId="621DEB2B" w14:textId="77777777" w:rsidR="00BE2572" w:rsidRPr="00B138F3" w:rsidRDefault="00BE2572" w:rsidP="00444326">
            <w:pPr>
              <w:widowControl w:val="0"/>
              <w:spacing w:after="160"/>
              <w:rPr>
                <w:rFonts w:ascii="GHEA Grapalat" w:hAnsi="GHEA Grapalat" w:cs="Sylfaen"/>
              </w:rPr>
            </w:pPr>
          </w:p>
          <w:p w14:paraId="30D3BB52" w14:textId="77777777" w:rsidR="00BE2572" w:rsidRPr="00B138F3" w:rsidRDefault="00BE2572" w:rsidP="00444326">
            <w:pPr>
              <w:widowControl w:val="0"/>
              <w:tabs>
                <w:tab w:val="left" w:pos="4539"/>
              </w:tabs>
              <w:spacing w:after="160"/>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B138F3" w:rsidRPr="00B138F3" w14:paraId="49E9731B" w14:textId="77777777" w:rsidTr="00444326">
        <w:trPr>
          <w:trHeight w:val="2194"/>
        </w:trPr>
        <w:tc>
          <w:tcPr>
            <w:tcW w:w="5616" w:type="dxa"/>
            <w:tcBorders>
              <w:top w:val="single" w:sz="4" w:space="0" w:color="auto"/>
              <w:left w:val="single" w:sz="4" w:space="0" w:color="auto"/>
              <w:right w:val="single" w:sz="4" w:space="0" w:color="auto"/>
            </w:tcBorders>
            <w:noWrap/>
            <w:vAlign w:val="bottom"/>
          </w:tcPr>
          <w:p w14:paraId="58CB92EC" w14:textId="77777777" w:rsidR="00BE2572" w:rsidRPr="00B138F3" w:rsidRDefault="00BE2572" w:rsidP="0044432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14D03D88" w14:textId="77777777" w:rsidR="00BE2572" w:rsidRPr="00B138F3" w:rsidRDefault="00BE2572" w:rsidP="00444326">
            <w:pPr>
              <w:widowControl w:val="0"/>
              <w:spacing w:after="160"/>
              <w:rPr>
                <w:rFonts w:ascii="GHEA Grapalat" w:hAnsi="GHEA Grapalat"/>
              </w:rPr>
            </w:pPr>
          </w:p>
          <w:p w14:paraId="13D53D10" w14:textId="77777777" w:rsidR="00BE2572" w:rsidRPr="00B138F3" w:rsidRDefault="00BE2572" w:rsidP="00444326">
            <w:pPr>
              <w:widowControl w:val="0"/>
              <w:jc w:val="right"/>
              <w:rPr>
                <w:rFonts w:ascii="GHEA Grapalat" w:hAnsi="GHEA Grapalat" w:cs="Tahoma"/>
              </w:rPr>
            </w:pPr>
            <w:r w:rsidRPr="00B138F3">
              <w:rPr>
                <w:rFonts w:ascii="GHEA Grapalat" w:hAnsi="GHEA Grapalat"/>
              </w:rPr>
              <w:t>/____________________/</w:t>
            </w:r>
          </w:p>
          <w:p w14:paraId="76943A31" w14:textId="77777777" w:rsidR="00BE2572" w:rsidRPr="00B138F3" w:rsidRDefault="00BE2572" w:rsidP="0044432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2F897086" w14:textId="77777777" w:rsidR="00BE2572" w:rsidRPr="00B138F3" w:rsidRDefault="00BE2572" w:rsidP="00444326">
            <w:pPr>
              <w:widowControl w:val="0"/>
              <w:spacing w:after="160"/>
              <w:rPr>
                <w:rFonts w:ascii="GHEA Grapalat" w:hAnsi="GHEA Grapalat" w:cs="Tahoma"/>
              </w:rPr>
            </w:pPr>
          </w:p>
          <w:p w14:paraId="46AE8EEF" w14:textId="77777777" w:rsidR="00BE2572" w:rsidRPr="00B138F3" w:rsidRDefault="00BE2572" w:rsidP="0044432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31AE40E4" w14:textId="77777777" w:rsidR="00BE2572" w:rsidRPr="00B138F3" w:rsidRDefault="00BE2572" w:rsidP="0044432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04FC2B0C" w14:textId="77777777" w:rsidR="00BE2572" w:rsidRPr="00B138F3" w:rsidRDefault="00BE2572" w:rsidP="00444326">
            <w:pPr>
              <w:widowControl w:val="0"/>
              <w:spacing w:after="160"/>
              <w:rPr>
                <w:rFonts w:ascii="GHEA Grapalat" w:hAnsi="GHEA Grapalat" w:cs="Tahoma"/>
              </w:rPr>
            </w:pPr>
          </w:p>
          <w:p w14:paraId="590C1205" w14:textId="77777777" w:rsidR="00BE2572" w:rsidRPr="00B138F3" w:rsidRDefault="00BE2572" w:rsidP="00444326">
            <w:pPr>
              <w:widowControl w:val="0"/>
              <w:jc w:val="right"/>
              <w:rPr>
                <w:rFonts w:ascii="GHEA Grapalat" w:hAnsi="GHEA Grapalat" w:cs="Tahoma"/>
              </w:rPr>
            </w:pPr>
            <w:r w:rsidRPr="00B138F3">
              <w:rPr>
                <w:rFonts w:ascii="GHEA Grapalat" w:hAnsi="GHEA Grapalat"/>
              </w:rPr>
              <w:t>/____________________/</w:t>
            </w:r>
          </w:p>
          <w:p w14:paraId="3F1C3F87" w14:textId="77777777" w:rsidR="00BE2572" w:rsidRPr="00B138F3" w:rsidRDefault="00BE2572" w:rsidP="0044432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39BE0598" w14:textId="77777777" w:rsidR="00BE2572" w:rsidRPr="00B138F3" w:rsidRDefault="00BE2572" w:rsidP="00444326">
            <w:pPr>
              <w:widowControl w:val="0"/>
              <w:spacing w:after="160"/>
              <w:rPr>
                <w:rFonts w:ascii="GHEA Grapalat" w:hAnsi="GHEA Grapalat" w:cs="Arial"/>
              </w:rPr>
            </w:pPr>
          </w:p>
        </w:tc>
      </w:tr>
      <w:tr w:rsidR="00B138F3" w:rsidRPr="00B138F3" w14:paraId="7DA49E8E" w14:textId="77777777" w:rsidTr="00444326">
        <w:trPr>
          <w:trHeight w:val="2194"/>
        </w:trPr>
        <w:tc>
          <w:tcPr>
            <w:tcW w:w="5616" w:type="dxa"/>
            <w:tcBorders>
              <w:top w:val="nil"/>
              <w:left w:val="single" w:sz="4" w:space="0" w:color="auto"/>
              <w:bottom w:val="single" w:sz="4" w:space="0" w:color="auto"/>
              <w:right w:val="single" w:sz="4" w:space="0" w:color="auto"/>
            </w:tcBorders>
            <w:noWrap/>
            <w:vAlign w:val="bottom"/>
          </w:tcPr>
          <w:p w14:paraId="1BF1B950" w14:textId="77777777" w:rsidR="00BE2572" w:rsidRPr="00B138F3" w:rsidRDefault="00BE2572" w:rsidP="0044432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235EF81F" w14:textId="77777777" w:rsidR="00BE2572" w:rsidRPr="00B138F3" w:rsidRDefault="00BE2572" w:rsidP="00444326">
            <w:pPr>
              <w:widowControl w:val="0"/>
              <w:spacing w:after="160"/>
              <w:rPr>
                <w:rFonts w:ascii="GHEA Grapalat" w:hAnsi="GHEA Grapalat" w:cs="Sylfaen"/>
              </w:rPr>
            </w:pPr>
          </w:p>
          <w:p w14:paraId="0D6190BC" w14:textId="77777777" w:rsidR="00BE2572" w:rsidRPr="00B138F3" w:rsidRDefault="00BE2572" w:rsidP="0044432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72FA3D1B" w14:textId="77777777" w:rsidR="00BE2572" w:rsidRPr="00B138F3" w:rsidRDefault="00BE2572" w:rsidP="0044432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05073996" w14:textId="77777777" w:rsidR="00BE2572" w:rsidRPr="00B138F3" w:rsidRDefault="00BE2572" w:rsidP="00444326">
            <w:pPr>
              <w:widowControl w:val="0"/>
              <w:spacing w:after="160"/>
              <w:rPr>
                <w:rFonts w:ascii="GHEA Grapalat" w:hAnsi="GHEA Grapalat"/>
              </w:rPr>
            </w:pPr>
          </w:p>
          <w:p w14:paraId="0138DDE1" w14:textId="77777777" w:rsidR="00BE2572" w:rsidRPr="00B138F3" w:rsidRDefault="00BE2572" w:rsidP="0044432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2F63B908" w14:textId="77777777" w:rsidR="00BE2572" w:rsidRPr="00B138F3" w:rsidRDefault="00BE2572" w:rsidP="00BE2572">
      <w:pPr>
        <w:widowControl w:val="0"/>
        <w:spacing w:after="160"/>
        <w:jc w:val="center"/>
        <w:rPr>
          <w:rFonts w:ascii="GHEA Grapalat" w:hAnsi="GHEA Grapalat" w:cs="Sylfaen"/>
        </w:rPr>
      </w:pPr>
    </w:p>
    <w:p w14:paraId="1FBE2846" w14:textId="77777777"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5D1BBA07" w14:textId="77777777" w:rsidR="00BE2572" w:rsidRPr="00B138F3" w:rsidRDefault="00BE2572" w:rsidP="00BE2572">
      <w:pPr>
        <w:rPr>
          <w:rFonts w:ascii="GHEA Grapalat" w:hAnsi="GHEA Grapalat" w:cs="Sylfaen"/>
        </w:rPr>
      </w:pPr>
      <w:r w:rsidRPr="00B138F3">
        <w:rPr>
          <w:rFonts w:ascii="GHEA Grapalat" w:hAnsi="GHEA Grapalat" w:cs="Sylfaen"/>
        </w:rPr>
        <w:br w:type="page"/>
      </w:r>
    </w:p>
    <w:p w14:paraId="0BBC8C04" w14:textId="77777777"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2D1FB8AA" w14:textId="77777777" w:rsidTr="0044432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543764"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48DDCB2C" w14:textId="77777777" w:rsidR="00BE2572" w:rsidRPr="00B138F3" w:rsidRDefault="00BE2572" w:rsidP="0044432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FC83AA3" w14:textId="77777777" w:rsidR="00BE2572" w:rsidRPr="00B138F3" w:rsidRDefault="00BE2572" w:rsidP="0044432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3F7E6F62" w14:textId="77777777" w:rsidR="00BE2572" w:rsidRPr="00B138F3" w:rsidRDefault="00BE2572" w:rsidP="0044432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7083D94A" w14:textId="77777777" w:rsidR="00BE2572" w:rsidRPr="00B138F3" w:rsidRDefault="00BE2572" w:rsidP="0044432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0D33F228" w14:textId="77777777" w:rsidR="00BE2572" w:rsidRPr="00B138F3" w:rsidRDefault="00BE2572" w:rsidP="0044432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1CDDAF31" w14:textId="77777777" w:rsidR="00BE2572" w:rsidRPr="00B138F3" w:rsidRDefault="00BE2572" w:rsidP="0044432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7F96A94A" w14:textId="77777777" w:rsidR="00BE2572" w:rsidRPr="00B138F3" w:rsidRDefault="00BE2572" w:rsidP="0044432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51E96874" w14:textId="77777777" w:rsidR="00BE2572" w:rsidRPr="00B138F3" w:rsidRDefault="00BE2572" w:rsidP="0044432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02590BA0" w14:textId="77777777" w:rsidR="00BE2572" w:rsidRPr="00B138F3" w:rsidRDefault="00BE2572" w:rsidP="0044432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0F192296" w14:textId="77777777" w:rsidTr="0044432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FC2CCD" w14:textId="77777777" w:rsidR="00BE2572" w:rsidRPr="00B138F3" w:rsidRDefault="00BE2572" w:rsidP="0044432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94F7330" w14:textId="77777777" w:rsidR="00BE2572" w:rsidRPr="00B138F3" w:rsidRDefault="00BE2572" w:rsidP="0044432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0802D38E" w14:textId="77777777" w:rsidR="00BE2572" w:rsidRPr="00B138F3" w:rsidRDefault="00BE2572" w:rsidP="0044432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F7A9D44" w14:textId="77777777" w:rsidR="00BE2572" w:rsidRPr="00B138F3" w:rsidRDefault="00BE2572" w:rsidP="0044432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4DF019C3" w14:textId="77777777" w:rsidR="00BE2572" w:rsidRPr="00B138F3" w:rsidRDefault="00BE2572" w:rsidP="0044432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29683DE3" w14:textId="77777777"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5098AD"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8FE09EC"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44CFA436"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DB80A9"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BE3B374"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0C517842" w14:textId="77777777"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1AF1A7"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67B55261" w14:textId="77777777" w:rsidR="00BE2572" w:rsidRPr="00B138F3" w:rsidRDefault="00BE2572" w:rsidP="0044432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22654B7"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8CC587"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A8285BD"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3C10B04A" w14:textId="77777777"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7F323A"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26B6A207" w14:textId="77777777" w:rsidR="00BE2572" w:rsidRPr="00B138F3" w:rsidRDefault="00BE2572" w:rsidP="0044432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4772C0E8"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5F605F"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E00D90E" w14:textId="77777777" w:rsidR="00BE2572" w:rsidRPr="00B138F3" w:rsidRDefault="00BE2572" w:rsidP="0044432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2193BEF0"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0584C0BD" w14:textId="77777777"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47DC13"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4AD2B2E6" w14:textId="77777777" w:rsidR="00BE2572" w:rsidRPr="00B138F3" w:rsidRDefault="00BE2572" w:rsidP="0044432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025EDE9"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24BAA5"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E190BDC"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71E8A812"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91BF410" w14:textId="77777777"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E2D26C"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28AF692E"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C62CB6C"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22D38A"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41A1ECA"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FEF71B7" w14:textId="77777777"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6EEB00"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A3A02AB"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E851F48"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0DE533"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41E996A"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74F040B6"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C32BE48" w14:textId="77777777"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EA4D06"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3A99CD53"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966C371"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649B2C"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CA1A7A6"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70A95BC6"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7080241E" w14:textId="77777777"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BA93AB"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5DBFD3D9"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32F05AC"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F96928"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443FCEC"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7F4AB7F5"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60E6382" w14:textId="77777777"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EF6854F"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526535FD"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0FD5025B"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C80F8F"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B09CB20"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11C24CF1"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27D7EC0" w14:textId="77777777"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0C67A3"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63F0CA41"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78C0AFD"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8E4A8D"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7CED75D"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5290A51"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6E74C8AB" w14:textId="77777777"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743D80"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4D6848B7"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4BA8001"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CD72F0"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1BF5373"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3F16321"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BFCDAFE" w14:textId="77777777"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43469A"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CF84CCC"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3CA7198F"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8C488E"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DC865F9"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3E870C3" w14:textId="77777777"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6A44CD"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3DDE3022"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0FE96305"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88620E"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6265F26"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591CE0C9"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1F6B5CB" w14:textId="77777777"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3AB857"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32BEB0BB"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588EC894"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B1BD04"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5AD27D5"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6EDDE713"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18BAE37B" w14:textId="77777777"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A90A30"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6FF873F4"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29855167"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90A1E0"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99EF6D4"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26FDE96"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1ACCE1B9" w14:textId="77777777"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B5A7FF"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57FAC8F6"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14:paraId="4AFC71B7"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1A345FB"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FC0997A"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15FD5E3" w14:textId="77777777"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FC282F"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249E72D6"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6DA83476"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F17FF6"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13C6EC31"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CD07082" w14:textId="77777777"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9D473F"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00C3174E"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5761AF86"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979D9E"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88697F5"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4E805883"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3B9F2A7D" w14:textId="77777777"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378F9AD" w14:textId="77777777" w:rsidR="00BE2572" w:rsidRPr="00B138F3" w:rsidDel="0010680B"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630F4281"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5B7734D7"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32FE1E" w14:textId="77777777" w:rsidR="00BE2572" w:rsidRPr="00B138F3" w:rsidRDefault="00BE2572" w:rsidP="0044432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4A4B687D" w14:textId="77777777" w:rsidR="00BE2572" w:rsidRPr="00B138F3" w:rsidRDefault="00BE2572" w:rsidP="0044432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49F467F7"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0453F6E"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2A1001F7" w14:textId="77777777"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2DDAD8"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4E317DB7"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5BB0A8E0"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4B7996"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1842BA9"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668BC6C3"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1B5514E9"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1F73795E" w14:textId="77777777"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2839F8"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7944C5BE"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5E630461"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ABEEE8"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9F902D0"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20EDB8CF"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5AD7AF78"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3E89BE51" w14:textId="77777777"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03DEC5"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2B85FA51"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DE0CB98"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EF5BB6"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09E389F"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60EF0DFE" w14:textId="77777777" w:rsidR="00BE2572" w:rsidRPr="00B138F3" w:rsidRDefault="00BE2572" w:rsidP="0044432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4DF8A822"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5756F88B"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10E4B5B1" w14:textId="77777777"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5710C0"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382A8219"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51CDC595"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E21D06D"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245C3A2"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96EF61E"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2E65BF28" w14:textId="77777777"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1B0425"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747AC5CC"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25031274"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E7C2FD"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3300508"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543DC253"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6054C065"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392AF486" w14:textId="77777777"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631A8E"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44FE75D4"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0FB215A"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3B63A4"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A6A84CA"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374F6C1" w14:textId="77777777" w:rsidR="00BE2572" w:rsidRPr="00B138F3" w:rsidRDefault="00BE2572" w:rsidP="00444326">
            <w:pPr>
              <w:widowControl w:val="0"/>
              <w:spacing w:after="120"/>
              <w:jc w:val="center"/>
              <w:rPr>
                <w:rFonts w:ascii="GHEA Grapalat" w:hAnsi="GHEA Grapalat"/>
                <w:sz w:val="18"/>
                <w:szCs w:val="18"/>
              </w:rPr>
            </w:pPr>
          </w:p>
        </w:tc>
      </w:tr>
      <w:tr w:rsidR="00B138F3" w:rsidRPr="00B138F3" w14:paraId="521C284D" w14:textId="77777777"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F38B2D"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7D2F16A9"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12853F05"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CF4C67"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7B2DDFD"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3FB1332" w14:textId="77777777" w:rsidR="00BE2572" w:rsidRPr="00B138F3" w:rsidRDefault="00BE2572" w:rsidP="00444326">
            <w:pPr>
              <w:widowControl w:val="0"/>
              <w:spacing w:after="120"/>
              <w:jc w:val="center"/>
              <w:rPr>
                <w:rFonts w:ascii="GHEA Grapalat" w:hAnsi="GHEA Grapalat"/>
                <w:sz w:val="18"/>
                <w:szCs w:val="18"/>
              </w:rPr>
            </w:pPr>
          </w:p>
        </w:tc>
      </w:tr>
      <w:tr w:rsidR="00B138F3" w:rsidRPr="00B138F3" w14:paraId="1FA4FBCB" w14:textId="77777777"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42E239"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29ED6CCA"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473512F"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6FE3CB6"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26BD448"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7DBB908A" w14:textId="77777777" w:rsidR="00BE2572" w:rsidRPr="00B138F3" w:rsidRDefault="00BE2572" w:rsidP="00444326">
            <w:pPr>
              <w:widowControl w:val="0"/>
              <w:spacing w:after="120"/>
              <w:jc w:val="center"/>
              <w:rPr>
                <w:rFonts w:ascii="GHEA Grapalat" w:hAnsi="GHEA Grapalat"/>
                <w:sz w:val="18"/>
                <w:szCs w:val="18"/>
              </w:rPr>
            </w:pPr>
          </w:p>
        </w:tc>
      </w:tr>
      <w:tr w:rsidR="00B138F3" w:rsidRPr="00B138F3" w14:paraId="6FC5EC5D" w14:textId="77777777"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5C5651"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4C682469"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249B8D2"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44209C"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DA3F615"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62475BE" w14:textId="77777777" w:rsidR="00BE2572" w:rsidRPr="00B138F3" w:rsidRDefault="00BE2572" w:rsidP="00444326">
            <w:pPr>
              <w:widowControl w:val="0"/>
              <w:spacing w:after="120"/>
              <w:jc w:val="center"/>
              <w:rPr>
                <w:rFonts w:ascii="GHEA Grapalat" w:hAnsi="GHEA Grapalat"/>
                <w:sz w:val="18"/>
                <w:szCs w:val="18"/>
              </w:rPr>
            </w:pPr>
          </w:p>
        </w:tc>
      </w:tr>
      <w:tr w:rsidR="00B138F3" w:rsidRPr="00B138F3" w14:paraId="04A1669C" w14:textId="77777777"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098CD2"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646C1074"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0C02CE0"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07865516"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77AD9F3"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F081884" w14:textId="77777777" w:rsidR="00BE2572" w:rsidRPr="00B138F3" w:rsidRDefault="00BE2572" w:rsidP="00444326">
            <w:pPr>
              <w:widowControl w:val="0"/>
              <w:spacing w:after="120"/>
              <w:jc w:val="center"/>
              <w:rPr>
                <w:rFonts w:ascii="GHEA Grapalat" w:hAnsi="GHEA Grapalat"/>
                <w:sz w:val="18"/>
                <w:szCs w:val="18"/>
              </w:rPr>
            </w:pPr>
          </w:p>
        </w:tc>
      </w:tr>
      <w:tr w:rsidR="00FF3DE9" w:rsidRPr="00B138F3" w14:paraId="11DAB1E9" w14:textId="77777777"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EA1C4E"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364CA791"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35C5273D"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7F2686"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3F5DAF1" w14:textId="77777777"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9DD177B" w14:textId="77777777" w:rsidR="00BE2572" w:rsidRPr="00B138F3" w:rsidRDefault="00BE2572" w:rsidP="00444326">
            <w:pPr>
              <w:widowControl w:val="0"/>
              <w:spacing w:after="120"/>
              <w:jc w:val="center"/>
              <w:rPr>
                <w:rFonts w:ascii="GHEA Grapalat" w:hAnsi="GHEA Grapalat"/>
                <w:sz w:val="18"/>
                <w:szCs w:val="18"/>
              </w:rPr>
            </w:pPr>
          </w:p>
        </w:tc>
      </w:tr>
    </w:tbl>
    <w:p w14:paraId="0DE80486" w14:textId="77777777" w:rsidR="00BE2572" w:rsidRPr="00B138F3" w:rsidRDefault="00BE2572" w:rsidP="00BE2572">
      <w:pPr>
        <w:widowControl w:val="0"/>
        <w:spacing w:after="160"/>
        <w:ind w:left="567" w:right="565"/>
        <w:jc w:val="center"/>
        <w:rPr>
          <w:rFonts w:ascii="GHEA Grapalat" w:hAnsi="GHEA Grapalat"/>
          <w:b/>
        </w:rPr>
      </w:pPr>
    </w:p>
    <w:p w14:paraId="19024A18" w14:textId="77777777" w:rsidR="00BE2572" w:rsidRPr="00B138F3" w:rsidRDefault="00BE2572" w:rsidP="00BE2572">
      <w:pPr>
        <w:widowControl w:val="0"/>
        <w:spacing w:after="160"/>
        <w:ind w:left="567" w:right="565"/>
        <w:jc w:val="center"/>
        <w:rPr>
          <w:rFonts w:ascii="GHEA Grapalat" w:hAnsi="GHEA Grapalat"/>
          <w:b/>
        </w:rPr>
      </w:pPr>
    </w:p>
    <w:p w14:paraId="07E14427" w14:textId="77777777" w:rsidR="00BE2572" w:rsidRPr="00B138F3" w:rsidRDefault="00BE2572" w:rsidP="00BE2572">
      <w:pPr>
        <w:widowControl w:val="0"/>
        <w:spacing w:after="160"/>
        <w:ind w:left="567" w:right="565"/>
        <w:jc w:val="center"/>
        <w:rPr>
          <w:rFonts w:ascii="GHEA Grapalat" w:hAnsi="GHEA Grapalat"/>
          <w:b/>
        </w:rPr>
      </w:pPr>
    </w:p>
    <w:p w14:paraId="68003FF1" w14:textId="77777777" w:rsidR="00BE2572" w:rsidRPr="00B138F3" w:rsidRDefault="00BE2572" w:rsidP="00BE2572">
      <w:pPr>
        <w:widowControl w:val="0"/>
        <w:spacing w:after="160"/>
        <w:ind w:left="567" w:right="565"/>
        <w:jc w:val="center"/>
        <w:rPr>
          <w:rFonts w:ascii="GHEA Grapalat" w:hAnsi="GHEA Grapalat"/>
          <w:b/>
        </w:rPr>
      </w:pPr>
    </w:p>
    <w:p w14:paraId="6CA1EE18" w14:textId="77777777" w:rsidR="00BE2572" w:rsidRPr="00B138F3" w:rsidRDefault="00BE2572" w:rsidP="00BE2572">
      <w:pPr>
        <w:widowControl w:val="0"/>
        <w:spacing w:after="160"/>
        <w:ind w:left="567" w:right="565"/>
        <w:jc w:val="center"/>
        <w:rPr>
          <w:rFonts w:ascii="GHEA Grapalat" w:hAnsi="GHEA Grapalat"/>
          <w:b/>
        </w:rPr>
      </w:pPr>
    </w:p>
    <w:p w14:paraId="1B37FDFD" w14:textId="77777777" w:rsidR="00BE2572" w:rsidRPr="00B138F3" w:rsidRDefault="00BE2572" w:rsidP="00BE2572">
      <w:pPr>
        <w:widowControl w:val="0"/>
        <w:spacing w:after="160"/>
        <w:ind w:left="567" w:right="565"/>
        <w:jc w:val="center"/>
        <w:rPr>
          <w:rFonts w:ascii="GHEA Grapalat" w:hAnsi="GHEA Grapalat"/>
          <w:b/>
        </w:rPr>
      </w:pPr>
    </w:p>
    <w:p w14:paraId="4E17A2B5" w14:textId="77777777" w:rsidR="00BE2572" w:rsidRPr="00B138F3" w:rsidRDefault="00BE2572" w:rsidP="00BE2572">
      <w:pPr>
        <w:widowControl w:val="0"/>
        <w:spacing w:after="160"/>
        <w:ind w:left="567" w:right="565"/>
        <w:jc w:val="center"/>
        <w:rPr>
          <w:rFonts w:ascii="GHEA Grapalat" w:hAnsi="GHEA Grapalat"/>
          <w:b/>
        </w:rPr>
      </w:pPr>
    </w:p>
    <w:p w14:paraId="7BC9E4C0" w14:textId="77777777" w:rsidR="00BE2572" w:rsidRPr="00B138F3" w:rsidRDefault="00BE2572" w:rsidP="00BE2572">
      <w:pPr>
        <w:widowControl w:val="0"/>
        <w:spacing w:after="160"/>
        <w:ind w:left="567" w:right="565"/>
        <w:jc w:val="center"/>
        <w:rPr>
          <w:rFonts w:ascii="GHEA Grapalat" w:hAnsi="GHEA Grapalat"/>
          <w:b/>
        </w:rPr>
      </w:pPr>
    </w:p>
    <w:p w14:paraId="0B598247" w14:textId="77777777" w:rsidR="00BE2572" w:rsidRPr="00B138F3" w:rsidRDefault="00BE2572" w:rsidP="00BE2572">
      <w:pPr>
        <w:widowControl w:val="0"/>
        <w:spacing w:after="160"/>
        <w:ind w:left="567" w:right="565"/>
        <w:jc w:val="center"/>
        <w:rPr>
          <w:rFonts w:ascii="GHEA Grapalat" w:hAnsi="GHEA Grapalat"/>
          <w:b/>
        </w:rPr>
      </w:pPr>
    </w:p>
    <w:p w14:paraId="03E7A042" w14:textId="77777777" w:rsidR="00BE2572" w:rsidRPr="00B138F3" w:rsidRDefault="00BE2572" w:rsidP="00BE2572">
      <w:pPr>
        <w:widowControl w:val="0"/>
        <w:spacing w:after="160"/>
        <w:ind w:left="567" w:right="565"/>
        <w:jc w:val="center"/>
        <w:rPr>
          <w:rFonts w:ascii="GHEA Grapalat" w:hAnsi="GHEA Grapalat"/>
          <w:b/>
        </w:rPr>
      </w:pPr>
    </w:p>
    <w:p w14:paraId="67FBBBDF" w14:textId="77777777"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14:paraId="3F63472F" w14:textId="77777777" w:rsidR="001005B0" w:rsidRPr="00B138F3" w:rsidRDefault="001005B0" w:rsidP="00B46D58">
      <w:pPr>
        <w:widowControl w:val="0"/>
        <w:spacing w:after="160"/>
        <w:ind w:left="567" w:right="565"/>
        <w:jc w:val="center"/>
        <w:rPr>
          <w:rFonts w:ascii="GHEA Grapalat" w:hAnsi="GHEA Grapalat"/>
          <w:b/>
        </w:rPr>
      </w:pPr>
    </w:p>
    <w:p w14:paraId="5EAEA280" w14:textId="77777777" w:rsidR="001005B0" w:rsidRPr="00B138F3" w:rsidRDefault="001005B0" w:rsidP="00B46D58">
      <w:pPr>
        <w:widowControl w:val="0"/>
        <w:spacing w:after="160"/>
        <w:ind w:left="567" w:right="565"/>
        <w:jc w:val="center"/>
        <w:rPr>
          <w:rFonts w:ascii="GHEA Grapalat" w:hAnsi="GHEA Grapalat"/>
          <w:b/>
        </w:rPr>
      </w:pPr>
    </w:p>
    <w:p w14:paraId="6C9CECD4" w14:textId="77777777"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14:paraId="5B36632C" w14:textId="210431D0" w:rsidR="00071D1C" w:rsidRPr="00B138F3" w:rsidRDefault="00071D1C"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3827C2" w:rsidRPr="003827C2">
        <w:rPr>
          <w:rFonts w:ascii="GHEA Grapalat" w:hAnsi="GHEA Grapalat"/>
          <w:b/>
          <w:i/>
          <w:sz w:val="24"/>
          <w:szCs w:val="24"/>
        </w:rPr>
        <w:t>LMOH</w:t>
      </w:r>
      <w:r w:rsidR="003827C2" w:rsidRPr="003827C2">
        <w:rPr>
          <w:rFonts w:ascii="GHEA Grapalat" w:hAnsi="GHEA Grapalat"/>
          <w:b/>
          <w:i/>
          <w:sz w:val="24"/>
          <w:szCs w:val="24"/>
          <w:lang w:val="en-US"/>
        </w:rPr>
        <w:t>NUH</w:t>
      </w:r>
      <w:r w:rsidR="003827C2" w:rsidRPr="003827C2">
        <w:rPr>
          <w:rFonts w:ascii="GHEA Grapalat" w:hAnsi="GHEA Grapalat"/>
          <w:b/>
          <w:i/>
          <w:sz w:val="24"/>
          <w:szCs w:val="24"/>
        </w:rPr>
        <w:t xml:space="preserve">- </w:t>
      </w:r>
      <w:proofErr w:type="spellStart"/>
      <w:r w:rsidR="003827C2" w:rsidRPr="003827C2">
        <w:rPr>
          <w:rFonts w:ascii="GHEA Grapalat" w:hAnsi="GHEA Grapalat"/>
          <w:b/>
          <w:i/>
          <w:sz w:val="24"/>
          <w:szCs w:val="24"/>
        </w:rPr>
        <w:t>GHAPDzB</w:t>
      </w:r>
      <w:proofErr w:type="spellEnd"/>
      <w:r w:rsidR="003827C2" w:rsidRPr="003827C2">
        <w:rPr>
          <w:rFonts w:ascii="GHEA Grapalat" w:hAnsi="GHEA Grapalat"/>
          <w:b/>
          <w:i/>
          <w:sz w:val="24"/>
          <w:szCs w:val="24"/>
        </w:rPr>
        <w:t xml:space="preserve"> -20/</w:t>
      </w:r>
      <w:r w:rsidR="007844C8">
        <w:rPr>
          <w:rFonts w:ascii="GHEA Grapalat" w:hAnsi="GHEA Grapalat"/>
          <w:b/>
          <w:i/>
          <w:sz w:val="24"/>
          <w:szCs w:val="24"/>
        </w:rPr>
        <w:t>2</w:t>
      </w:r>
    </w:p>
    <w:p w14:paraId="50876706" w14:textId="77777777" w:rsidR="008D352C" w:rsidRPr="00B138F3" w:rsidRDefault="008D352C" w:rsidP="00B46D58">
      <w:pPr>
        <w:widowControl w:val="0"/>
        <w:spacing w:after="160"/>
        <w:ind w:left="-142" w:firstLine="142"/>
        <w:jc w:val="center"/>
        <w:rPr>
          <w:rFonts w:ascii="GHEA Grapalat" w:hAnsi="GHEA Grapalat"/>
          <w:i/>
        </w:rPr>
      </w:pPr>
    </w:p>
    <w:p w14:paraId="75883B6D" w14:textId="77777777"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14:paraId="065CB42B" w14:textId="77777777"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14:paraId="2D789AEE" w14:textId="15AE9256" w:rsidR="00071D1C" w:rsidRPr="00B138F3" w:rsidRDefault="00071D1C" w:rsidP="00E50736">
      <w:pPr>
        <w:widowControl w:val="0"/>
        <w:spacing w:after="160"/>
        <w:ind w:left="-142" w:firstLine="142"/>
        <w:jc w:val="center"/>
        <w:rPr>
          <w:rFonts w:ascii="GHEA Grapalat" w:hAnsi="GHEA Grapalat" w:cs="Sylfaen"/>
          <w:lang w:val="en-US"/>
        </w:rPr>
      </w:pPr>
      <w:r w:rsidRPr="00B138F3">
        <w:rPr>
          <w:rFonts w:ascii="GHEA Grapalat" w:hAnsi="GHEA Grapalat"/>
          <w:b/>
        </w:rPr>
        <w:t xml:space="preserve">№ </w:t>
      </w:r>
      <w:r w:rsidR="003827C2" w:rsidRPr="003827C2">
        <w:rPr>
          <w:rFonts w:ascii="GHEA Grapalat" w:hAnsi="GHEA Grapalat"/>
          <w:b/>
          <w:i/>
        </w:rPr>
        <w:t>LMOH</w:t>
      </w:r>
      <w:r w:rsidR="003827C2" w:rsidRPr="003827C2">
        <w:rPr>
          <w:rFonts w:ascii="GHEA Grapalat" w:hAnsi="GHEA Grapalat"/>
          <w:b/>
          <w:i/>
          <w:lang w:val="en-US"/>
        </w:rPr>
        <w:t>NUH</w:t>
      </w:r>
      <w:r w:rsidR="003827C2" w:rsidRPr="003827C2">
        <w:rPr>
          <w:rFonts w:ascii="GHEA Grapalat" w:hAnsi="GHEA Grapalat"/>
          <w:b/>
          <w:i/>
        </w:rPr>
        <w:t xml:space="preserve">- </w:t>
      </w:r>
      <w:proofErr w:type="spellStart"/>
      <w:r w:rsidR="003827C2" w:rsidRPr="003827C2">
        <w:rPr>
          <w:rFonts w:ascii="GHEA Grapalat" w:hAnsi="GHEA Grapalat"/>
          <w:b/>
          <w:i/>
        </w:rPr>
        <w:t>GHAPDzB</w:t>
      </w:r>
      <w:proofErr w:type="spellEnd"/>
      <w:r w:rsidR="003827C2" w:rsidRPr="003827C2">
        <w:rPr>
          <w:rFonts w:ascii="GHEA Grapalat" w:hAnsi="GHEA Grapalat"/>
          <w:b/>
          <w:i/>
        </w:rPr>
        <w:t xml:space="preserve"> -20/</w:t>
      </w:r>
      <w:r w:rsidR="007844C8">
        <w:rPr>
          <w:rFonts w:ascii="GHEA Grapalat" w:hAnsi="GHEA Grapalat"/>
          <w:b/>
          <w:i/>
        </w:rPr>
        <w:t>2</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14:paraId="21310159" w14:textId="77777777" w:rsidTr="00F15CED">
        <w:tc>
          <w:tcPr>
            <w:tcW w:w="4643" w:type="dxa"/>
          </w:tcPr>
          <w:p w14:paraId="06DC76FA" w14:textId="77777777"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14:paraId="52CD187B" w14:textId="77777777"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14:paraId="700D84ED" w14:textId="77777777"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14:paraId="51B170E2" w14:textId="77777777"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14:paraId="1F446073" w14:textId="77777777" w:rsidR="00071D1C" w:rsidRPr="00B138F3" w:rsidRDefault="00071D1C" w:rsidP="00B46D58">
      <w:pPr>
        <w:widowControl w:val="0"/>
        <w:spacing w:after="160"/>
        <w:ind w:firstLine="709"/>
        <w:jc w:val="both"/>
        <w:rPr>
          <w:rFonts w:ascii="GHEA Grapalat" w:hAnsi="GHEA Grapalat"/>
          <w:b/>
        </w:rPr>
      </w:pPr>
    </w:p>
    <w:p w14:paraId="1D34E728" w14:textId="77777777"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14:paraId="1194B909" w14:textId="77777777"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118B3709" w14:textId="77777777" w:rsidR="00071D1C" w:rsidRPr="00B138F3" w:rsidRDefault="00071D1C" w:rsidP="00B46D58">
      <w:pPr>
        <w:widowControl w:val="0"/>
        <w:spacing w:after="160"/>
        <w:ind w:firstLine="709"/>
        <w:jc w:val="both"/>
        <w:rPr>
          <w:rFonts w:ascii="GHEA Grapalat" w:hAnsi="GHEA Grapalat" w:cs="Times Armenian"/>
        </w:rPr>
      </w:pPr>
    </w:p>
    <w:p w14:paraId="24CB008E"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14:paraId="1AE1087A"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14:paraId="460EEF56"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Отказываться от товара в случае </w:t>
      </w:r>
      <w:proofErr w:type="spellStart"/>
      <w:r w:rsidRPr="00B138F3">
        <w:rPr>
          <w:rFonts w:ascii="GHEA Grapalat" w:hAnsi="GHEA Grapalat"/>
        </w:rPr>
        <w:t>непоставки</w:t>
      </w:r>
      <w:proofErr w:type="spellEnd"/>
      <w:r w:rsidRPr="00B138F3">
        <w:rPr>
          <w:rFonts w:ascii="GHEA Grapalat" w:hAnsi="GHEA Grapalat"/>
        </w:rPr>
        <w:t xml:space="preserve">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w:t>
      </w:r>
      <w:r w:rsidR="00E50736">
        <w:rPr>
          <w:rFonts w:ascii="GHEA Grapalat" w:hAnsi="GHEA Grapalat"/>
        </w:rPr>
        <w:t>ыли нарушены более чем на  5</w:t>
      </w:r>
      <w:r w:rsidR="003D798F">
        <w:rPr>
          <w:rFonts w:ascii="GHEA Grapalat" w:hAnsi="GHEA Grapalat"/>
        </w:rPr>
        <w:t xml:space="preserve"> </w:t>
      </w:r>
      <w:r w:rsidRPr="00B138F3">
        <w:rPr>
          <w:rFonts w:ascii="GHEA Grapalat" w:hAnsi="GHEA Grapalat"/>
        </w:rPr>
        <w:t>дней.</w:t>
      </w:r>
    </w:p>
    <w:p w14:paraId="460086DD"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1D42B736"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14:paraId="237B4DD0"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w:t>
      </w:r>
      <w:r w:rsidRPr="00B138F3">
        <w:rPr>
          <w:rFonts w:ascii="GHEA Grapalat" w:hAnsi="GHEA Grapalat"/>
        </w:rPr>
        <w:lastRenderedPageBreak/>
        <w:t xml:space="preserve">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4C64EB12"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14:paraId="569AE874"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14:paraId="0FD49EF5"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w:t>
      </w:r>
      <w:r w:rsidR="00AA7117" w:rsidRPr="00B138F3">
        <w:rPr>
          <w:rFonts w:ascii="GHEA Grapalat" w:hAnsi="GHEA Grapalat"/>
        </w:rPr>
        <w:t xml:space="preserve"> </w:t>
      </w:r>
      <w:r w:rsidRPr="00B138F3">
        <w:rPr>
          <w:rFonts w:ascii="GHEA Grapalat" w:hAnsi="GHEA Grapalat"/>
        </w:rPr>
        <w:t>товара;</w:t>
      </w:r>
    </w:p>
    <w:p w14:paraId="6AE2D74C"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1B6A649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14:paraId="5BA1B092"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14:paraId="64FFC853"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14:paraId="43B4F896"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14:paraId="10B16391" w14:textId="77777777"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004579B0"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0459F769"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0A75198B"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14:paraId="4961934B"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14:paraId="3F5C74D5"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w:t>
      </w:r>
      <w:r w:rsidR="003D798F">
        <w:rPr>
          <w:rFonts w:ascii="GHEA Grapalat" w:hAnsi="GHEA Grapalat"/>
        </w:rPr>
        <w:t>овара нару</w:t>
      </w:r>
      <w:r w:rsidR="00E50736">
        <w:rPr>
          <w:rFonts w:ascii="GHEA Grapalat" w:hAnsi="GHEA Grapalat"/>
        </w:rPr>
        <w:t>шены более чем на 5</w:t>
      </w:r>
      <w:r w:rsidRPr="00B138F3">
        <w:rPr>
          <w:rFonts w:ascii="GHEA Grapalat" w:hAnsi="GHEA Grapalat"/>
        </w:rPr>
        <w:t xml:space="preserve"> дней;</w:t>
      </w:r>
    </w:p>
    <w:p w14:paraId="58FAE399"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14:paraId="2BFA44B7"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lastRenderedPageBreak/>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14:paraId="3B2AFC0B"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14:paraId="7B140A7C"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4AE324BE"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070563DE"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74D50321" w14:textId="77777777"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2AE5EDC5" w14:textId="77777777"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14:paraId="51DF5DE1"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14:paraId="01216D3D"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7A68713B"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13CCEDDB" w14:textId="77777777"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14:paraId="37CDAE85"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14:paraId="68ACF47D"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14:paraId="4E2C46E3"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14:paraId="13A84663"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14:paraId="39A1083A"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14:paraId="71C55EC0"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w:t>
      </w:r>
      <w:r w:rsidRPr="00B138F3">
        <w:rPr>
          <w:rFonts w:ascii="GHEA Grapalat" w:hAnsi="GHEA Grapalat"/>
        </w:rPr>
        <w:lastRenderedPageBreak/>
        <w:t xml:space="preserve">установленные законодательством Республики Армения. </w:t>
      </w:r>
    </w:p>
    <w:p w14:paraId="3BD0E91B"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14:paraId="588B864D"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7BAC1B79"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14:paraId="14A6F98E"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14:paraId="64C07528"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465B5EB1" w14:textId="77777777"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3A4C7A01"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14:paraId="22F139B4"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 xml:space="preserve">________ </w:t>
      </w:r>
      <w:proofErr w:type="spellStart"/>
      <w:r w:rsidRPr="00B138F3">
        <w:rPr>
          <w:rFonts w:ascii="GHEA Grapalat" w:hAnsi="GHEA Grapalat"/>
        </w:rPr>
        <w:t>драмов</w:t>
      </w:r>
      <w:proofErr w:type="spellEnd"/>
      <w:r w:rsidRPr="00B138F3">
        <w:rPr>
          <w:rFonts w:ascii="GHEA Grapalat" w:hAnsi="GHEA Grapalat"/>
        </w:rPr>
        <w:t xml:space="preserve"> Республики Армения, включая НДС</w:t>
      </w:r>
      <w:r w:rsidR="00D043FA" w:rsidRPr="00B138F3">
        <w:rPr>
          <w:rStyle w:val="FootnoteReference"/>
          <w:rFonts w:ascii="GHEA Grapalat" w:hAnsi="GHEA Grapalat"/>
        </w:rPr>
        <w:footnoteReference w:customMarkFollows="1" w:id="11"/>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1B3F70DB"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14:paraId="6BD93974" w14:textId="77777777" w:rsidR="00071D1C" w:rsidRPr="00B138F3" w:rsidRDefault="00071D1C" w:rsidP="00B46D58">
      <w:pPr>
        <w:widowControl w:val="0"/>
        <w:spacing w:after="160"/>
        <w:ind w:firstLine="720"/>
        <w:jc w:val="both"/>
        <w:rPr>
          <w:rFonts w:ascii="GHEA Grapalat" w:hAnsi="GHEA Grapalat" w:cs="Sylfaen"/>
          <w:i/>
          <w:u w:val="single"/>
          <w:lang w:val="hy-AM"/>
        </w:rPr>
      </w:pPr>
    </w:p>
    <w:p w14:paraId="077E0451"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14:paraId="08783D91"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14:paraId="07DEA89D" w14:textId="77777777"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14:paraId="03F746B6" w14:textId="77777777"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14:paraId="40606605" w14:textId="77777777" w:rsidR="00CE1E11" w:rsidRDefault="00CE1E11" w:rsidP="00CE1E11">
      <w:pPr>
        <w:widowControl w:val="0"/>
        <w:spacing w:after="160"/>
        <w:ind w:firstLine="567"/>
        <w:jc w:val="both"/>
        <w:rPr>
          <w:rFonts w:ascii="GHEA Grapalat" w:hAnsi="GHEA Grapalat" w:cs="Sylfaen"/>
        </w:rPr>
      </w:pPr>
      <w:r>
        <w:rPr>
          <w:rFonts w:ascii="GHEA Grapalat" w:hAnsi="GHEA Grapalat"/>
        </w:rPr>
        <w:lastRenderedPageBreak/>
        <w:t>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w:t>
      </w:r>
      <w:r w:rsidR="003D798F">
        <w:rPr>
          <w:rFonts w:ascii="GHEA Grapalat" w:hAnsi="GHEA Grapalat"/>
        </w:rPr>
        <w:t xml:space="preserve">елю (Приложение № 3.1) и 2 </w:t>
      </w:r>
      <w:r>
        <w:rPr>
          <w:rFonts w:ascii="GHEA Grapalat" w:hAnsi="GHEA Grapalat"/>
        </w:rPr>
        <w:t xml:space="preserve"> экземпляр акта приема-передачи (Приложение № 3). </w:t>
      </w:r>
    </w:p>
    <w:p w14:paraId="4D36A69B" w14:textId="77777777"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44A26B84" w14:textId="77777777"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14:paraId="26036D50" w14:textId="77777777"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14:paraId="6C855F0A" w14:textId="77777777"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D798F">
        <w:rPr>
          <w:rFonts w:ascii="GHEA Grapalat" w:hAnsi="GHEA Grapalat"/>
        </w:rPr>
        <w:t>Покупатель в течение 3</w:t>
      </w:r>
      <w:r w:rsidR="00371CF8">
        <w:rPr>
          <w:rFonts w:ascii="GHEA Grapalat" w:hAnsi="GHEA Grapalat"/>
        </w:rPr>
        <w:t xml:space="preserve">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539BFFB0" w14:textId="77777777"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22ACE2EC" w14:textId="77777777" w:rsidR="00BE5F44" w:rsidRDefault="00BE5F44" w:rsidP="00B46D58">
      <w:pPr>
        <w:widowControl w:val="0"/>
        <w:tabs>
          <w:tab w:val="left" w:pos="1134"/>
        </w:tabs>
        <w:spacing w:after="160"/>
        <w:ind w:firstLine="567"/>
        <w:jc w:val="both"/>
        <w:rPr>
          <w:rFonts w:ascii="GHEA Grapalat" w:hAnsi="GHEA Grapalat"/>
        </w:rPr>
      </w:pPr>
    </w:p>
    <w:p w14:paraId="5D8A455C" w14:textId="77777777"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14:paraId="1C93BB28"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6A7FB41D"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14:paraId="402D9A6C"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FootnoteReference"/>
          <w:rFonts w:ascii="GHEA Grapalat" w:hAnsi="GHEA Grapalat"/>
        </w:rPr>
        <w:footnoteReference w:customMarkFollows="1" w:id="12"/>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w:t>
      </w:r>
      <w:r w:rsidR="00DF0BD2" w:rsidRPr="00B138F3">
        <w:rPr>
          <w:rFonts w:ascii="GHEA Grapalat" w:hAnsi="GHEA Grapalat"/>
        </w:rPr>
        <w:lastRenderedPageBreak/>
        <w:t>установленный настоящим договором, но в случае его непринятия заказчиком</w:t>
      </w:r>
    </w:p>
    <w:p w14:paraId="3089EB91"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361ED458"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57C5166C"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3EFA2100" w14:textId="77777777"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14:paraId="1CD0C8D4" w14:textId="77777777" w:rsidR="00D52566" w:rsidRPr="00B138F3" w:rsidRDefault="00D52566" w:rsidP="00B46D58">
      <w:pPr>
        <w:rPr>
          <w:rFonts w:ascii="GHEA Grapalat" w:hAnsi="GHEA Grapalat"/>
          <w:lang w:val="hy-AM"/>
        </w:rPr>
      </w:pPr>
    </w:p>
    <w:p w14:paraId="10B53FF7" w14:textId="77777777"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14:paraId="14639D22" w14:textId="77777777"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4C8FCFE2" w14:textId="77777777" w:rsidR="0094684E" w:rsidRPr="00B138F3" w:rsidRDefault="0094684E" w:rsidP="00B46D58">
      <w:pPr>
        <w:widowControl w:val="0"/>
        <w:spacing w:after="160"/>
        <w:jc w:val="center"/>
        <w:rPr>
          <w:rFonts w:ascii="GHEA Grapalat" w:hAnsi="GHEA Grapalat"/>
          <w:lang w:val="hy-AM"/>
        </w:rPr>
      </w:pPr>
    </w:p>
    <w:p w14:paraId="4426E339"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14:paraId="22E7DE8C" w14:textId="77777777"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3451565C"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14:paraId="2F6AD56C"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w:t>
      </w:r>
      <w:r w:rsidRPr="00B138F3">
        <w:rPr>
          <w:rFonts w:ascii="GHEA Grapalat" w:hAnsi="GHEA Grapalat"/>
        </w:rPr>
        <w:lastRenderedPageBreak/>
        <w:t>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308A6D72"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14:paraId="499586C1"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14:paraId="085F79E0" w14:textId="77777777"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51D33F18" w14:textId="77777777"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302868D1"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14:paraId="1949DF63"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14:paraId="420B9B0D"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FootnoteReference"/>
          <w:rFonts w:ascii="GHEA Grapalat" w:hAnsi="GHEA Grapalat"/>
        </w:rPr>
        <w:footnoteReference w:customMarkFollows="1" w:id="13"/>
        <w:t>22</w:t>
      </w:r>
      <w:r w:rsidRPr="00B138F3">
        <w:rPr>
          <w:rFonts w:ascii="GHEA Grapalat" w:hAnsi="GHEA Grapalat"/>
        </w:rPr>
        <w:t>.</w:t>
      </w:r>
    </w:p>
    <w:p w14:paraId="52482381"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Fonts w:ascii="GHEA Grapalat" w:hAnsi="GHEA Grapalat"/>
        </w:rPr>
        <w:footnoteReference w:customMarkFollows="1" w:id="14"/>
        <w:t>23</w:t>
      </w:r>
      <w:r w:rsidRPr="00B138F3">
        <w:rPr>
          <w:rFonts w:ascii="GHEA Grapalat" w:hAnsi="GHEA Grapalat"/>
        </w:rPr>
        <w:t>.</w:t>
      </w:r>
    </w:p>
    <w:p w14:paraId="3486E747"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B138F3">
        <w:rPr>
          <w:rFonts w:ascii="GHEA Grapalat" w:hAnsi="GHEA Grapalat"/>
        </w:rPr>
        <w:t>товара</w:t>
      </w:r>
      <w:r w:rsidR="005A3009" w:rsidRPr="00B138F3">
        <w:rPr>
          <w:rFonts w:ascii="GHEA Grapalat" w:hAnsi="GHEA Grapalat"/>
        </w:rPr>
        <w:t>,а</w:t>
      </w:r>
      <w:proofErr w:type="spellEnd"/>
      <w:r w:rsidR="005A3009" w:rsidRPr="00B138F3">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36635959"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1C677AE9"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14:paraId="48E2EC60" w14:textId="77777777"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14:paraId="4492ED66" w14:textId="77777777"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53AA49AE"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 xml:space="preserve">_ страницах, заключается в двух экземплярах, имеющих равную юридическую силу, каждой стороне </w:t>
      </w:r>
      <w:r w:rsidRPr="00B138F3">
        <w:rPr>
          <w:rFonts w:ascii="GHEA Grapalat" w:hAnsi="GHEA Grapalat"/>
        </w:rPr>
        <w:lastRenderedPageBreak/>
        <w:t>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14:paraId="46D97A11"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14:paraId="202CC08F"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14:paraId="5FF3E02C" w14:textId="77777777" w:rsidTr="0016519F">
        <w:tc>
          <w:tcPr>
            <w:tcW w:w="4536" w:type="dxa"/>
          </w:tcPr>
          <w:p w14:paraId="6FE3F461"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14:paraId="1723238E" w14:textId="77777777"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14:paraId="3A17AADF" w14:textId="77777777"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14:paraId="3902EDE6"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14:paraId="406D75EF" w14:textId="77777777" w:rsidR="00071D1C" w:rsidRPr="00B138F3" w:rsidRDefault="00071D1C" w:rsidP="00B46D58">
            <w:pPr>
              <w:widowControl w:val="0"/>
              <w:spacing w:after="160"/>
              <w:jc w:val="center"/>
              <w:rPr>
                <w:rFonts w:ascii="GHEA Grapalat" w:hAnsi="GHEA Grapalat"/>
              </w:rPr>
            </w:pPr>
          </w:p>
        </w:tc>
        <w:tc>
          <w:tcPr>
            <w:tcW w:w="4343" w:type="dxa"/>
          </w:tcPr>
          <w:p w14:paraId="42522272"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14:paraId="64005A56" w14:textId="77777777"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14:paraId="7C9676CC" w14:textId="77777777"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14:paraId="33585CFB"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14:paraId="29EBF3C5" w14:textId="77777777" w:rsidR="00382B60" w:rsidRDefault="00382B60" w:rsidP="00B46D58">
      <w:pPr>
        <w:widowControl w:val="0"/>
        <w:spacing w:after="160"/>
        <w:ind w:firstLine="567"/>
        <w:jc w:val="both"/>
        <w:rPr>
          <w:rFonts w:ascii="GHEA Grapalat" w:hAnsi="GHEA Grapalat"/>
          <w:i/>
          <w:lang w:val="hy-AM"/>
        </w:rPr>
      </w:pPr>
    </w:p>
    <w:p w14:paraId="5BF382BD" w14:textId="77777777"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14:paraId="27EB7304" w14:textId="77777777" w:rsidR="00071D1C" w:rsidRPr="00B138F3" w:rsidRDefault="00071D1C" w:rsidP="00B46D58">
      <w:pPr>
        <w:widowControl w:val="0"/>
        <w:spacing w:after="160"/>
        <w:rPr>
          <w:rFonts w:ascii="GHEA Grapalat" w:hAnsi="GHEA Grapalat"/>
        </w:rPr>
      </w:pPr>
    </w:p>
    <w:p w14:paraId="0EA81894" w14:textId="77777777" w:rsidR="00071D1C" w:rsidRPr="00382B60" w:rsidRDefault="00071D1C" w:rsidP="00B46D58">
      <w:pPr>
        <w:widowControl w:val="0"/>
        <w:spacing w:after="160"/>
        <w:jc w:val="right"/>
        <w:rPr>
          <w:rFonts w:ascii="GHEA Grapalat" w:hAnsi="GHEA Grapalat"/>
        </w:rPr>
        <w:sectPr w:rsidR="00071D1C" w:rsidRPr="00382B60" w:rsidSect="000811C1">
          <w:footerReference w:type="default" r:id="rId9"/>
          <w:footnotePr>
            <w:pos w:val="beneathText"/>
          </w:footnotePr>
          <w:pgSz w:w="11906" w:h="16838" w:code="9"/>
          <w:pgMar w:top="993" w:right="1418" w:bottom="1418" w:left="1418" w:header="561" w:footer="561" w:gutter="0"/>
          <w:cols w:space="720"/>
          <w:docGrid w:linePitch="326"/>
        </w:sectPr>
      </w:pPr>
    </w:p>
    <w:p w14:paraId="61C39B1D"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14:paraId="28228DF7"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50ACFBD2"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FootnoteReference"/>
          <w:rFonts w:ascii="GHEA Grapalat" w:hAnsi="GHEA Grapalat"/>
        </w:rPr>
        <w:footnoteReference w:customMarkFollows="1" w:id="15"/>
        <w:t>*</w:t>
      </w:r>
    </w:p>
    <w:p w14:paraId="17457EE2" w14:textId="77777777" w:rsidR="00071D1C" w:rsidRPr="00B138F3" w:rsidRDefault="00071D1C" w:rsidP="00B46D58">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208"/>
        <w:gridCol w:w="1134"/>
        <w:gridCol w:w="1276"/>
        <w:gridCol w:w="5386"/>
        <w:gridCol w:w="709"/>
        <w:gridCol w:w="851"/>
        <w:gridCol w:w="880"/>
        <w:gridCol w:w="850"/>
        <w:gridCol w:w="821"/>
        <w:gridCol w:w="1046"/>
        <w:gridCol w:w="947"/>
      </w:tblGrid>
      <w:tr w:rsidR="00B138F3" w:rsidRPr="00B138F3" w14:paraId="7C1AE410" w14:textId="77777777" w:rsidTr="00317BD2">
        <w:trPr>
          <w:jc w:val="center"/>
        </w:trPr>
        <w:tc>
          <w:tcPr>
            <w:tcW w:w="16350" w:type="dxa"/>
            <w:gridSpan w:val="12"/>
          </w:tcPr>
          <w:p w14:paraId="6021648A"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14:paraId="4C89F173" w14:textId="77777777" w:rsidTr="001711ED">
        <w:trPr>
          <w:trHeight w:val="219"/>
          <w:jc w:val="center"/>
        </w:trPr>
        <w:tc>
          <w:tcPr>
            <w:tcW w:w="1242" w:type="dxa"/>
            <w:vMerge w:val="restart"/>
            <w:vAlign w:val="center"/>
          </w:tcPr>
          <w:p w14:paraId="2EAC232A"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1208" w:type="dxa"/>
            <w:vMerge w:val="restart"/>
            <w:vAlign w:val="center"/>
          </w:tcPr>
          <w:p w14:paraId="1CCDC4B9"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134" w:type="dxa"/>
            <w:vMerge w:val="restart"/>
            <w:vAlign w:val="center"/>
          </w:tcPr>
          <w:p w14:paraId="1D00A51B" w14:textId="77777777" w:rsidR="00071D1C" w:rsidRPr="00B138F3" w:rsidRDefault="001D0249"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276" w:type="dxa"/>
            <w:vMerge w:val="restart"/>
            <w:vAlign w:val="center"/>
          </w:tcPr>
          <w:p w14:paraId="3CCAC39E" w14:textId="77777777" w:rsidR="00071D1C" w:rsidRPr="00B138F3" w:rsidRDefault="00A205BF" w:rsidP="00B64ECA">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Pr="00B138F3">
              <w:rPr>
                <w:rFonts w:ascii="GHEA Grapalat" w:hAnsi="GHEA Grapalat"/>
                <w:sz w:val="16"/>
                <w:szCs w:val="16"/>
              </w:rPr>
              <w:t>марка</w:t>
            </w:r>
            <w:r w:rsidR="00317BD2">
              <w:rPr>
                <w:rFonts w:ascii="GHEA Grapalat" w:hAnsi="GHEA Grapalat"/>
                <w:sz w:val="16"/>
                <w:szCs w:val="16"/>
                <w:lang w:val="hy-AM"/>
              </w:rPr>
              <w:t xml:space="preserve"> </w:t>
            </w:r>
            <w:r w:rsidR="00CC6362" w:rsidRPr="00B138F3">
              <w:rPr>
                <w:rFonts w:ascii="GHEA Grapalat" w:hAnsi="GHEA Grapalat"/>
                <w:sz w:val="16"/>
                <w:szCs w:val="16"/>
              </w:rPr>
              <w:t xml:space="preserve">и </w:t>
            </w:r>
            <w:r w:rsidR="009F06BA" w:rsidRPr="00B138F3">
              <w:rPr>
                <w:rFonts w:ascii="GHEA Grapalat" w:hAnsi="GHEA Grapalat"/>
                <w:sz w:val="16"/>
                <w:szCs w:val="16"/>
              </w:rPr>
              <w:t xml:space="preserve">наименование производителя </w:t>
            </w:r>
            <w:r w:rsidR="00B64ECA">
              <w:rPr>
                <w:rStyle w:val="FootnoteReference"/>
                <w:rFonts w:ascii="GHEA Grapalat" w:hAnsi="GHEA Grapalat"/>
                <w:sz w:val="16"/>
                <w:szCs w:val="16"/>
              </w:rPr>
              <w:footnoteReference w:customMarkFollows="1" w:id="16"/>
              <w:t>**</w:t>
            </w:r>
          </w:p>
        </w:tc>
        <w:tc>
          <w:tcPr>
            <w:tcW w:w="5386" w:type="dxa"/>
            <w:vMerge w:val="restart"/>
            <w:vAlign w:val="center"/>
          </w:tcPr>
          <w:p w14:paraId="49BF50D3" w14:textId="77777777" w:rsidR="00071D1C" w:rsidRPr="00B138F3" w:rsidRDefault="00071D1C"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709" w:type="dxa"/>
            <w:vMerge w:val="restart"/>
            <w:vAlign w:val="center"/>
          </w:tcPr>
          <w:p w14:paraId="4B8C92FB" w14:textId="77777777" w:rsidR="00071D1C" w:rsidRPr="00B138F3" w:rsidRDefault="00071D1C"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851" w:type="dxa"/>
            <w:vMerge w:val="restart"/>
            <w:vAlign w:val="center"/>
          </w:tcPr>
          <w:p w14:paraId="6AEF8956" w14:textId="77777777"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w:t>
            </w:r>
            <w:proofErr w:type="spellStart"/>
            <w:r w:rsidRPr="00B138F3">
              <w:rPr>
                <w:rFonts w:ascii="GHEA Grapalat" w:hAnsi="GHEA Grapalat"/>
                <w:sz w:val="16"/>
                <w:szCs w:val="16"/>
              </w:rPr>
              <w:t>драмов</w:t>
            </w:r>
            <w:proofErr w:type="spellEnd"/>
            <w:r w:rsidRPr="00B138F3">
              <w:rPr>
                <w:rFonts w:ascii="GHEA Grapalat" w:hAnsi="GHEA Grapalat"/>
                <w:sz w:val="16"/>
                <w:szCs w:val="16"/>
              </w:rPr>
              <w:t xml:space="preserve"> РА</w:t>
            </w:r>
          </w:p>
        </w:tc>
        <w:tc>
          <w:tcPr>
            <w:tcW w:w="880" w:type="dxa"/>
            <w:vMerge w:val="restart"/>
            <w:vAlign w:val="center"/>
          </w:tcPr>
          <w:p w14:paraId="0274A680" w14:textId="77777777"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w:t>
            </w:r>
            <w:proofErr w:type="spellStart"/>
            <w:r w:rsidRPr="00B138F3">
              <w:rPr>
                <w:rFonts w:ascii="GHEA Grapalat" w:hAnsi="GHEA Grapalat"/>
                <w:sz w:val="16"/>
                <w:szCs w:val="16"/>
              </w:rPr>
              <w:t>драмов</w:t>
            </w:r>
            <w:proofErr w:type="spellEnd"/>
            <w:r w:rsidRPr="00B138F3">
              <w:rPr>
                <w:rFonts w:ascii="GHEA Grapalat" w:hAnsi="GHEA Grapalat"/>
                <w:sz w:val="16"/>
                <w:szCs w:val="16"/>
              </w:rPr>
              <w:t xml:space="preserve"> РА</w:t>
            </w:r>
          </w:p>
        </w:tc>
        <w:tc>
          <w:tcPr>
            <w:tcW w:w="850" w:type="dxa"/>
            <w:vMerge w:val="restart"/>
            <w:vAlign w:val="center"/>
          </w:tcPr>
          <w:p w14:paraId="50243286" w14:textId="77777777" w:rsidR="00071D1C" w:rsidRPr="00B138F3" w:rsidRDefault="00071D1C" w:rsidP="00B46D58">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2814" w:type="dxa"/>
            <w:gridSpan w:val="3"/>
            <w:vAlign w:val="center"/>
          </w:tcPr>
          <w:p w14:paraId="17B3171A"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поставки</w:t>
            </w:r>
          </w:p>
        </w:tc>
      </w:tr>
      <w:tr w:rsidR="00B138F3" w:rsidRPr="00B138F3" w14:paraId="4D858D3E" w14:textId="77777777" w:rsidTr="001711ED">
        <w:trPr>
          <w:trHeight w:val="445"/>
          <w:jc w:val="center"/>
        </w:trPr>
        <w:tc>
          <w:tcPr>
            <w:tcW w:w="1242" w:type="dxa"/>
            <w:vMerge/>
            <w:vAlign w:val="center"/>
          </w:tcPr>
          <w:p w14:paraId="63009AAC" w14:textId="77777777" w:rsidR="00071D1C" w:rsidRPr="00B138F3" w:rsidRDefault="00071D1C" w:rsidP="00B46D58">
            <w:pPr>
              <w:widowControl w:val="0"/>
              <w:jc w:val="center"/>
              <w:rPr>
                <w:rFonts w:ascii="GHEA Grapalat" w:hAnsi="GHEA Grapalat"/>
                <w:sz w:val="16"/>
                <w:szCs w:val="16"/>
              </w:rPr>
            </w:pPr>
          </w:p>
        </w:tc>
        <w:tc>
          <w:tcPr>
            <w:tcW w:w="1208" w:type="dxa"/>
            <w:vMerge/>
            <w:vAlign w:val="center"/>
          </w:tcPr>
          <w:p w14:paraId="293AA6C8" w14:textId="77777777" w:rsidR="00071D1C" w:rsidRPr="00B138F3" w:rsidRDefault="00071D1C" w:rsidP="00B46D58">
            <w:pPr>
              <w:widowControl w:val="0"/>
              <w:jc w:val="center"/>
              <w:rPr>
                <w:rFonts w:ascii="GHEA Grapalat" w:hAnsi="GHEA Grapalat"/>
                <w:sz w:val="16"/>
                <w:szCs w:val="16"/>
              </w:rPr>
            </w:pPr>
          </w:p>
        </w:tc>
        <w:tc>
          <w:tcPr>
            <w:tcW w:w="1134" w:type="dxa"/>
            <w:vMerge/>
            <w:vAlign w:val="center"/>
          </w:tcPr>
          <w:p w14:paraId="4A1D0885" w14:textId="77777777" w:rsidR="00071D1C" w:rsidRPr="00B138F3" w:rsidRDefault="00071D1C" w:rsidP="00B46D58">
            <w:pPr>
              <w:widowControl w:val="0"/>
              <w:jc w:val="center"/>
              <w:rPr>
                <w:rFonts w:ascii="GHEA Grapalat" w:hAnsi="GHEA Grapalat"/>
                <w:sz w:val="16"/>
                <w:szCs w:val="16"/>
              </w:rPr>
            </w:pPr>
          </w:p>
        </w:tc>
        <w:tc>
          <w:tcPr>
            <w:tcW w:w="1276" w:type="dxa"/>
            <w:vMerge/>
            <w:vAlign w:val="center"/>
          </w:tcPr>
          <w:p w14:paraId="56DCA331" w14:textId="77777777" w:rsidR="00071D1C" w:rsidRPr="00B138F3" w:rsidRDefault="00071D1C" w:rsidP="00B46D58">
            <w:pPr>
              <w:widowControl w:val="0"/>
              <w:jc w:val="center"/>
              <w:rPr>
                <w:rFonts w:ascii="GHEA Grapalat" w:hAnsi="GHEA Grapalat"/>
                <w:sz w:val="16"/>
                <w:szCs w:val="16"/>
              </w:rPr>
            </w:pPr>
          </w:p>
        </w:tc>
        <w:tc>
          <w:tcPr>
            <w:tcW w:w="5386" w:type="dxa"/>
            <w:vMerge/>
            <w:vAlign w:val="center"/>
          </w:tcPr>
          <w:p w14:paraId="696D7693" w14:textId="77777777" w:rsidR="00071D1C" w:rsidRPr="00B138F3" w:rsidRDefault="00071D1C" w:rsidP="00B46D58">
            <w:pPr>
              <w:widowControl w:val="0"/>
              <w:jc w:val="center"/>
              <w:rPr>
                <w:rFonts w:ascii="GHEA Grapalat" w:hAnsi="GHEA Grapalat"/>
                <w:sz w:val="16"/>
                <w:szCs w:val="16"/>
              </w:rPr>
            </w:pPr>
          </w:p>
        </w:tc>
        <w:tc>
          <w:tcPr>
            <w:tcW w:w="709" w:type="dxa"/>
            <w:vMerge/>
            <w:vAlign w:val="center"/>
          </w:tcPr>
          <w:p w14:paraId="276AD532" w14:textId="77777777" w:rsidR="00071D1C" w:rsidRPr="00B138F3" w:rsidRDefault="00071D1C" w:rsidP="00B46D58">
            <w:pPr>
              <w:widowControl w:val="0"/>
              <w:jc w:val="center"/>
              <w:rPr>
                <w:rFonts w:ascii="GHEA Grapalat" w:hAnsi="GHEA Grapalat"/>
                <w:sz w:val="16"/>
                <w:szCs w:val="16"/>
              </w:rPr>
            </w:pPr>
          </w:p>
        </w:tc>
        <w:tc>
          <w:tcPr>
            <w:tcW w:w="851" w:type="dxa"/>
            <w:vMerge/>
            <w:vAlign w:val="center"/>
          </w:tcPr>
          <w:p w14:paraId="4881B94D" w14:textId="77777777" w:rsidR="00071D1C" w:rsidRPr="00B138F3" w:rsidRDefault="00071D1C" w:rsidP="00B46D58">
            <w:pPr>
              <w:widowControl w:val="0"/>
              <w:jc w:val="center"/>
              <w:rPr>
                <w:rFonts w:ascii="GHEA Grapalat" w:hAnsi="GHEA Grapalat"/>
                <w:sz w:val="16"/>
                <w:szCs w:val="16"/>
              </w:rPr>
            </w:pPr>
          </w:p>
        </w:tc>
        <w:tc>
          <w:tcPr>
            <w:tcW w:w="880" w:type="dxa"/>
            <w:vMerge/>
            <w:vAlign w:val="center"/>
          </w:tcPr>
          <w:p w14:paraId="33AEAC85" w14:textId="77777777" w:rsidR="00071D1C" w:rsidRPr="00B138F3" w:rsidRDefault="00071D1C" w:rsidP="00B46D58">
            <w:pPr>
              <w:widowControl w:val="0"/>
              <w:jc w:val="center"/>
              <w:rPr>
                <w:rFonts w:ascii="GHEA Grapalat" w:hAnsi="GHEA Grapalat"/>
                <w:sz w:val="16"/>
                <w:szCs w:val="16"/>
              </w:rPr>
            </w:pPr>
          </w:p>
        </w:tc>
        <w:tc>
          <w:tcPr>
            <w:tcW w:w="850" w:type="dxa"/>
            <w:vMerge/>
            <w:vAlign w:val="center"/>
          </w:tcPr>
          <w:p w14:paraId="4F1D3339" w14:textId="77777777" w:rsidR="00071D1C" w:rsidRPr="00B138F3" w:rsidRDefault="00071D1C" w:rsidP="00B46D58">
            <w:pPr>
              <w:widowControl w:val="0"/>
              <w:jc w:val="center"/>
              <w:rPr>
                <w:rFonts w:ascii="GHEA Grapalat" w:hAnsi="GHEA Grapalat"/>
                <w:sz w:val="16"/>
                <w:szCs w:val="16"/>
              </w:rPr>
            </w:pPr>
          </w:p>
        </w:tc>
        <w:tc>
          <w:tcPr>
            <w:tcW w:w="821" w:type="dxa"/>
            <w:vAlign w:val="center"/>
          </w:tcPr>
          <w:p w14:paraId="2E42E16F" w14:textId="77777777" w:rsidR="00071D1C"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p w14:paraId="56CF1CFD" w14:textId="77777777" w:rsidR="002C7048" w:rsidRPr="00B138F3" w:rsidRDefault="002C7048" w:rsidP="00B46D58">
            <w:pPr>
              <w:widowControl w:val="0"/>
              <w:ind w:left="-108" w:right="-108"/>
              <w:jc w:val="center"/>
              <w:rPr>
                <w:rFonts w:ascii="GHEA Grapalat" w:hAnsi="GHEA Grapalat"/>
                <w:sz w:val="16"/>
                <w:szCs w:val="16"/>
              </w:rPr>
            </w:pPr>
            <w:r>
              <w:rPr>
                <w:rFonts w:ascii="GHEA Grapalat" w:hAnsi="GHEA Grapalat"/>
                <w:sz w:val="16"/>
                <w:szCs w:val="16"/>
              </w:rPr>
              <w:t>посмотрите ниже</w:t>
            </w:r>
          </w:p>
        </w:tc>
        <w:tc>
          <w:tcPr>
            <w:tcW w:w="1046" w:type="dxa"/>
            <w:vAlign w:val="center"/>
          </w:tcPr>
          <w:p w14:paraId="6298028E" w14:textId="77777777" w:rsidR="00071D1C" w:rsidRPr="00B138F3" w:rsidRDefault="00071D1C"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947" w:type="dxa"/>
            <w:vAlign w:val="center"/>
          </w:tcPr>
          <w:p w14:paraId="7CA6E9F5" w14:textId="77777777" w:rsidR="00700C81" w:rsidRDefault="005646FC" w:rsidP="00B46D58">
            <w:pPr>
              <w:widowControl w:val="0"/>
              <w:ind w:left="-132" w:right="-129"/>
              <w:jc w:val="center"/>
              <w:rPr>
                <w:rFonts w:ascii="GHEA Grapalat" w:hAnsi="GHEA Grapalat"/>
                <w:sz w:val="16"/>
                <w:szCs w:val="16"/>
              </w:rPr>
            </w:pPr>
            <w:r w:rsidRPr="00B138F3">
              <w:rPr>
                <w:rFonts w:ascii="GHEA Grapalat" w:hAnsi="GHEA Grapalat"/>
                <w:sz w:val="16"/>
                <w:szCs w:val="16"/>
              </w:rPr>
              <w:t>с</w:t>
            </w:r>
            <w:r w:rsidR="00700C81" w:rsidRPr="00B138F3">
              <w:rPr>
                <w:rFonts w:ascii="GHEA Grapalat" w:hAnsi="GHEA Grapalat"/>
                <w:sz w:val="16"/>
                <w:szCs w:val="16"/>
              </w:rPr>
              <w:t>рок</w:t>
            </w:r>
            <w:r w:rsidR="005A57B8" w:rsidRPr="00B138F3">
              <w:rPr>
                <w:rStyle w:val="FootnoteReference"/>
                <w:rFonts w:ascii="GHEA Grapalat" w:hAnsi="GHEA Grapalat"/>
                <w:sz w:val="16"/>
                <w:szCs w:val="16"/>
              </w:rPr>
              <w:footnoteReference w:customMarkFollows="1" w:id="17"/>
              <w:t>***</w:t>
            </w:r>
          </w:p>
          <w:p w14:paraId="2A6A5D2F" w14:textId="77777777" w:rsidR="002C7048" w:rsidRPr="00B138F3" w:rsidRDefault="002C7048" w:rsidP="00B46D58">
            <w:pPr>
              <w:widowControl w:val="0"/>
              <w:ind w:left="-132" w:right="-129"/>
              <w:jc w:val="center"/>
              <w:rPr>
                <w:rFonts w:ascii="GHEA Grapalat" w:hAnsi="GHEA Grapalat"/>
                <w:sz w:val="16"/>
                <w:szCs w:val="16"/>
                <w:lang w:val="en-US"/>
              </w:rPr>
            </w:pPr>
            <w:r>
              <w:rPr>
                <w:rFonts w:ascii="GHEA Grapalat" w:hAnsi="GHEA Grapalat"/>
                <w:sz w:val="16"/>
                <w:szCs w:val="16"/>
              </w:rPr>
              <w:t>посмотрите ниже</w:t>
            </w:r>
          </w:p>
        </w:tc>
      </w:tr>
      <w:tr w:rsidR="007E6C33" w:rsidRPr="00B138F3" w14:paraId="16B16D51" w14:textId="77777777" w:rsidTr="001711ED">
        <w:trPr>
          <w:trHeight w:val="246"/>
          <w:jc w:val="center"/>
        </w:trPr>
        <w:tc>
          <w:tcPr>
            <w:tcW w:w="1242" w:type="dxa"/>
            <w:vAlign w:val="center"/>
          </w:tcPr>
          <w:p w14:paraId="6F73F0B6" w14:textId="0C3F431F" w:rsidR="007E6C33" w:rsidRPr="00ED5077" w:rsidRDefault="00ED5077" w:rsidP="00687FCA">
            <w:pPr>
              <w:pStyle w:val="BodyTextIndent2"/>
              <w:spacing w:line="240" w:lineRule="auto"/>
              <w:ind w:firstLine="0"/>
              <w:jc w:val="center"/>
              <w:rPr>
                <w:rFonts w:ascii="GHEA Grapalat" w:hAnsi="GHEA Grapalat"/>
                <w:sz w:val="16"/>
              </w:rPr>
            </w:pPr>
            <w:r>
              <w:rPr>
                <w:rFonts w:ascii="GHEA Grapalat" w:hAnsi="GHEA Grapalat"/>
                <w:sz w:val="16"/>
              </w:rPr>
              <w:t>1</w:t>
            </w:r>
          </w:p>
        </w:tc>
        <w:tc>
          <w:tcPr>
            <w:tcW w:w="1208" w:type="dxa"/>
            <w:vAlign w:val="bottom"/>
          </w:tcPr>
          <w:p w14:paraId="4DE6610A" w14:textId="77777777" w:rsidR="007E6C33" w:rsidRDefault="007E6C33">
            <w:pPr>
              <w:rPr>
                <w:rFonts w:ascii="Calibri" w:hAnsi="Calibri" w:cs="Calibri"/>
                <w:sz w:val="22"/>
                <w:szCs w:val="22"/>
              </w:rPr>
            </w:pPr>
            <w:r>
              <w:rPr>
                <w:rFonts w:ascii="Calibri" w:hAnsi="Calibri" w:cs="Calibri"/>
                <w:sz w:val="22"/>
                <w:szCs w:val="22"/>
              </w:rPr>
              <w:t>15511100</w:t>
            </w:r>
          </w:p>
        </w:tc>
        <w:tc>
          <w:tcPr>
            <w:tcW w:w="1134" w:type="dxa"/>
          </w:tcPr>
          <w:p w14:paraId="1A259E44" w14:textId="77777777" w:rsidR="007E6C33" w:rsidRPr="00B138F3" w:rsidRDefault="002905CD" w:rsidP="00B46D58">
            <w:pPr>
              <w:widowControl w:val="0"/>
              <w:jc w:val="center"/>
              <w:rPr>
                <w:rFonts w:ascii="GHEA Grapalat" w:hAnsi="GHEA Grapalat"/>
                <w:sz w:val="16"/>
                <w:szCs w:val="16"/>
              </w:rPr>
            </w:pPr>
            <w:r w:rsidRPr="002905CD">
              <w:rPr>
                <w:rFonts w:ascii="GHEA Grapalat" w:hAnsi="GHEA Grapalat"/>
                <w:sz w:val="16"/>
                <w:szCs w:val="16"/>
              </w:rPr>
              <w:t>молоко</w:t>
            </w:r>
          </w:p>
        </w:tc>
        <w:tc>
          <w:tcPr>
            <w:tcW w:w="1276" w:type="dxa"/>
          </w:tcPr>
          <w:p w14:paraId="3035642E" w14:textId="77777777" w:rsidR="007E6C33" w:rsidRPr="00B138F3" w:rsidRDefault="007E6C33" w:rsidP="00B46D58">
            <w:pPr>
              <w:widowControl w:val="0"/>
              <w:jc w:val="center"/>
              <w:rPr>
                <w:rFonts w:ascii="GHEA Grapalat" w:hAnsi="GHEA Grapalat"/>
                <w:sz w:val="16"/>
                <w:szCs w:val="16"/>
              </w:rPr>
            </w:pPr>
          </w:p>
        </w:tc>
        <w:tc>
          <w:tcPr>
            <w:tcW w:w="5386" w:type="dxa"/>
          </w:tcPr>
          <w:p w14:paraId="0B510B83" w14:textId="77777777" w:rsidR="006C5147" w:rsidRPr="006C5147" w:rsidRDefault="006C5147" w:rsidP="006C5147">
            <w:pPr>
              <w:widowControl w:val="0"/>
              <w:jc w:val="both"/>
              <w:rPr>
                <w:rFonts w:ascii="GHEA Grapalat" w:hAnsi="GHEA Grapalat"/>
                <w:sz w:val="16"/>
                <w:szCs w:val="16"/>
              </w:rPr>
            </w:pPr>
            <w:r w:rsidRPr="006C5147">
              <w:rPr>
                <w:rFonts w:ascii="GHEA Grapalat" w:hAnsi="GHEA Grapalat"/>
                <w:sz w:val="16"/>
                <w:szCs w:val="16"/>
              </w:rPr>
              <w:t xml:space="preserve">Пастеризованное цельное коровье молоко, с содержанием жира </w:t>
            </w:r>
            <w:r w:rsidR="00FF77ED">
              <w:rPr>
                <w:rFonts w:ascii="GHEA Grapalat" w:hAnsi="GHEA Grapalat"/>
                <w:sz w:val="16"/>
                <w:szCs w:val="16"/>
              </w:rPr>
              <w:t>–</w:t>
            </w:r>
            <w:r w:rsidRPr="006C5147">
              <w:rPr>
                <w:rFonts w:ascii="GHEA Grapalat" w:hAnsi="GHEA Grapalat"/>
                <w:sz w:val="16"/>
                <w:szCs w:val="16"/>
              </w:rPr>
              <w:t xml:space="preserve"> </w:t>
            </w:r>
            <w:r w:rsidR="00FF77ED">
              <w:rPr>
                <w:rFonts w:ascii="GHEA Grapalat" w:hAnsi="GHEA Grapalat"/>
                <w:sz w:val="16"/>
                <w:szCs w:val="16"/>
              </w:rPr>
              <w:t xml:space="preserve">не менее </w:t>
            </w:r>
            <w:r w:rsidRPr="006C5147">
              <w:rPr>
                <w:rFonts w:ascii="GHEA Grapalat" w:hAnsi="GHEA Grapalat"/>
                <w:sz w:val="16"/>
                <w:szCs w:val="16"/>
              </w:rPr>
              <w:t>3 %, кислотность – не более 21T, ГОСТ 13277-79.</w:t>
            </w:r>
          </w:p>
          <w:p w14:paraId="3F33490D" w14:textId="77777777" w:rsidR="006C5147" w:rsidRPr="006C5147" w:rsidRDefault="006C5147" w:rsidP="006C5147">
            <w:pPr>
              <w:widowControl w:val="0"/>
              <w:jc w:val="both"/>
              <w:rPr>
                <w:rFonts w:ascii="GHEA Grapalat" w:hAnsi="GHEA Grapalat"/>
                <w:sz w:val="16"/>
                <w:szCs w:val="16"/>
              </w:rPr>
            </w:pPr>
            <w:r w:rsidRPr="006C5147">
              <w:rPr>
                <w:rFonts w:ascii="GHEA Grapalat" w:hAnsi="GHEA Grapalat"/>
                <w:sz w:val="16"/>
                <w:szCs w:val="16"/>
              </w:rPr>
              <w:t xml:space="preserve">Безопасность и маркировка – пищевой продукт должен быть подвергнут оценке соответствия, согласно (TPTC 021/2011) «О безопасности пищевой продукции» и (TPTC 022/2011) «О маркировке пищевой продукции», ТР ТС 005/2011 "О безопасности упаковки технического регламента таможенного союза и быть маркирован единым знаком оборота на территории </w:t>
            </w:r>
            <w:proofErr w:type="spellStart"/>
            <w:r w:rsidRPr="006C5147">
              <w:rPr>
                <w:rFonts w:ascii="GHEA Grapalat" w:hAnsi="GHEA Grapalat"/>
                <w:sz w:val="16"/>
                <w:szCs w:val="16"/>
              </w:rPr>
              <w:t>ЕврАзЭс</w:t>
            </w:r>
            <w:proofErr w:type="spellEnd"/>
            <w:r w:rsidRPr="006C5147">
              <w:rPr>
                <w:rFonts w:ascii="GHEA Grapalat" w:hAnsi="GHEA Grapalat"/>
                <w:sz w:val="16"/>
                <w:szCs w:val="16"/>
              </w:rPr>
              <w:t>, согласно статьи 9 Закона РА  «О безопасности пищевой продукции».</w:t>
            </w:r>
          </w:p>
          <w:p w14:paraId="2D8654DC" w14:textId="77777777" w:rsidR="006C5147" w:rsidRPr="006C5147" w:rsidRDefault="006C5147" w:rsidP="006C5147">
            <w:pPr>
              <w:widowControl w:val="0"/>
              <w:jc w:val="both"/>
              <w:rPr>
                <w:rFonts w:ascii="GHEA Grapalat" w:hAnsi="GHEA Grapalat"/>
                <w:sz w:val="16"/>
                <w:szCs w:val="16"/>
              </w:rPr>
            </w:pPr>
            <w:r w:rsidRPr="006C5147">
              <w:rPr>
                <w:rFonts w:ascii="GHEA Grapalat" w:hAnsi="GHEA Grapalat"/>
                <w:sz w:val="16"/>
                <w:szCs w:val="16"/>
              </w:rPr>
              <w:t>Маркировка разборчивая.</w:t>
            </w:r>
          </w:p>
          <w:p w14:paraId="15724D4C" w14:textId="77777777" w:rsidR="007E6C33" w:rsidRPr="00762A4A" w:rsidRDefault="006C5147" w:rsidP="006C5147">
            <w:pPr>
              <w:widowControl w:val="0"/>
              <w:jc w:val="both"/>
              <w:rPr>
                <w:rFonts w:ascii="GHEA Grapalat" w:hAnsi="GHEA Grapalat"/>
                <w:sz w:val="16"/>
                <w:szCs w:val="16"/>
              </w:rPr>
            </w:pPr>
            <w:r w:rsidRPr="006C5147">
              <w:rPr>
                <w:rFonts w:ascii="GHEA Grapalat" w:hAnsi="GHEA Grapalat"/>
                <w:sz w:val="16"/>
                <w:szCs w:val="16"/>
              </w:rPr>
              <w:t>Поставка осуществляется минимум два раза в неделю. Конкретный день поставки определяется посредством предварительного заказа Покупателя (не ранее, чем за 3 рабочих дней) по электронной почте или по телефонному звонку.</w:t>
            </w:r>
          </w:p>
        </w:tc>
        <w:tc>
          <w:tcPr>
            <w:tcW w:w="709" w:type="dxa"/>
          </w:tcPr>
          <w:p w14:paraId="5D0C1A20" w14:textId="77777777" w:rsidR="007E6C33" w:rsidRDefault="002905CD" w:rsidP="00B46D58">
            <w:pPr>
              <w:widowControl w:val="0"/>
              <w:jc w:val="center"/>
              <w:rPr>
                <w:rFonts w:ascii="GHEA Grapalat" w:hAnsi="GHEA Grapalat"/>
                <w:sz w:val="16"/>
                <w:szCs w:val="16"/>
              </w:rPr>
            </w:pPr>
            <w:r>
              <w:rPr>
                <w:rFonts w:ascii="GHEA Grapalat" w:hAnsi="GHEA Grapalat"/>
                <w:sz w:val="16"/>
                <w:szCs w:val="16"/>
              </w:rPr>
              <w:t>кг</w:t>
            </w:r>
          </w:p>
        </w:tc>
        <w:tc>
          <w:tcPr>
            <w:tcW w:w="851" w:type="dxa"/>
          </w:tcPr>
          <w:p w14:paraId="34531C56" w14:textId="77777777" w:rsidR="007E6C33" w:rsidRPr="00B138F3" w:rsidRDefault="007E6C33" w:rsidP="00B46D58">
            <w:pPr>
              <w:widowControl w:val="0"/>
              <w:jc w:val="center"/>
              <w:rPr>
                <w:rFonts w:ascii="GHEA Grapalat" w:hAnsi="GHEA Grapalat"/>
                <w:sz w:val="16"/>
                <w:szCs w:val="16"/>
              </w:rPr>
            </w:pPr>
          </w:p>
        </w:tc>
        <w:tc>
          <w:tcPr>
            <w:tcW w:w="880" w:type="dxa"/>
          </w:tcPr>
          <w:p w14:paraId="7372D97E" w14:textId="77777777" w:rsidR="007E6C33" w:rsidRPr="00B138F3" w:rsidRDefault="007E6C33" w:rsidP="00B46D58">
            <w:pPr>
              <w:widowControl w:val="0"/>
              <w:jc w:val="center"/>
              <w:rPr>
                <w:rFonts w:ascii="GHEA Grapalat" w:hAnsi="GHEA Grapalat"/>
                <w:sz w:val="16"/>
                <w:szCs w:val="16"/>
              </w:rPr>
            </w:pPr>
          </w:p>
        </w:tc>
        <w:tc>
          <w:tcPr>
            <w:tcW w:w="850" w:type="dxa"/>
            <w:vAlign w:val="center"/>
          </w:tcPr>
          <w:p w14:paraId="180EB734" w14:textId="77777777" w:rsidR="007E6C33" w:rsidRDefault="007E6C33">
            <w:pPr>
              <w:jc w:val="center"/>
              <w:rPr>
                <w:rFonts w:ascii="Times LatArm" w:hAnsi="Times LatArm" w:cs="Calibri"/>
                <w:b/>
                <w:bCs/>
                <w:color w:val="000000"/>
                <w:sz w:val="20"/>
                <w:szCs w:val="20"/>
              </w:rPr>
            </w:pPr>
            <w:r>
              <w:rPr>
                <w:rFonts w:ascii="Times LatArm" w:hAnsi="Times LatArm" w:cs="Calibri"/>
                <w:b/>
                <w:bCs/>
                <w:color w:val="000000"/>
                <w:sz w:val="20"/>
                <w:szCs w:val="20"/>
              </w:rPr>
              <w:t>1000</w:t>
            </w:r>
          </w:p>
        </w:tc>
        <w:tc>
          <w:tcPr>
            <w:tcW w:w="821" w:type="dxa"/>
          </w:tcPr>
          <w:p w14:paraId="07970642" w14:textId="77777777" w:rsidR="007E6C33" w:rsidRPr="00B138F3" w:rsidRDefault="007E6C33" w:rsidP="00B46D58">
            <w:pPr>
              <w:widowControl w:val="0"/>
              <w:jc w:val="center"/>
              <w:rPr>
                <w:rFonts w:ascii="GHEA Grapalat" w:hAnsi="GHEA Grapalat"/>
                <w:sz w:val="16"/>
                <w:szCs w:val="16"/>
              </w:rPr>
            </w:pPr>
          </w:p>
        </w:tc>
        <w:tc>
          <w:tcPr>
            <w:tcW w:w="1046" w:type="dxa"/>
            <w:vAlign w:val="center"/>
          </w:tcPr>
          <w:p w14:paraId="47D7C693" w14:textId="77777777" w:rsidR="007E6C33" w:rsidRDefault="007E6C33">
            <w:pPr>
              <w:jc w:val="center"/>
              <w:rPr>
                <w:rFonts w:ascii="Times LatArm" w:hAnsi="Times LatArm" w:cs="Calibri"/>
                <w:b/>
                <w:bCs/>
                <w:color w:val="000000"/>
                <w:sz w:val="20"/>
                <w:szCs w:val="20"/>
              </w:rPr>
            </w:pPr>
            <w:r>
              <w:rPr>
                <w:rFonts w:ascii="Times LatArm" w:hAnsi="Times LatArm" w:cs="Calibri"/>
                <w:b/>
                <w:bCs/>
                <w:color w:val="000000"/>
                <w:sz w:val="20"/>
                <w:szCs w:val="20"/>
              </w:rPr>
              <w:t>1000</w:t>
            </w:r>
          </w:p>
        </w:tc>
        <w:tc>
          <w:tcPr>
            <w:tcW w:w="947" w:type="dxa"/>
          </w:tcPr>
          <w:p w14:paraId="3BE9E2E0" w14:textId="77777777" w:rsidR="007E6C33" w:rsidRPr="00B138F3" w:rsidRDefault="007E6C33" w:rsidP="00B46D58">
            <w:pPr>
              <w:widowControl w:val="0"/>
              <w:jc w:val="center"/>
              <w:rPr>
                <w:rFonts w:ascii="GHEA Grapalat" w:hAnsi="GHEA Grapalat"/>
                <w:sz w:val="16"/>
                <w:szCs w:val="16"/>
              </w:rPr>
            </w:pPr>
          </w:p>
        </w:tc>
      </w:tr>
    </w:tbl>
    <w:p w14:paraId="540CA807" w14:textId="46C4F00A" w:rsidR="00A44736" w:rsidRDefault="00A44736" w:rsidP="00B46D58">
      <w:pPr>
        <w:widowControl w:val="0"/>
        <w:jc w:val="both"/>
        <w:rPr>
          <w:rFonts w:ascii="GHEA Grapalat" w:hAnsi="GHEA Grapalat"/>
        </w:rPr>
      </w:pPr>
      <w:r w:rsidRPr="00A44736">
        <w:rPr>
          <w:rFonts w:ascii="GHEA Grapalat" w:hAnsi="GHEA Grapalat"/>
        </w:rPr>
        <w:t xml:space="preserve">* Продукция поставляется </w:t>
      </w:r>
      <w:proofErr w:type="spellStart"/>
      <w:r w:rsidRPr="00A44736">
        <w:rPr>
          <w:rFonts w:ascii="GHEA Grapalat" w:hAnsi="GHEA Grapalat"/>
        </w:rPr>
        <w:t>Odzun-Str</w:t>
      </w:r>
      <w:proofErr w:type="spellEnd"/>
      <w:r w:rsidRPr="00A44736">
        <w:rPr>
          <w:rFonts w:ascii="GHEA Grapalat" w:hAnsi="GHEA Grapalat"/>
        </w:rPr>
        <w:t xml:space="preserve">. 6, пер. 2, </w:t>
      </w:r>
      <w:r w:rsidRPr="00A44736">
        <w:rPr>
          <w:rFonts w:ascii="GHEA Grapalat" w:hAnsi="GHEA Grapalat"/>
          <w:b/>
          <w:i/>
        </w:rPr>
        <w:t>дом</w:t>
      </w:r>
      <w:r>
        <w:rPr>
          <w:rFonts w:ascii="GHEA Grapalat" w:hAnsi="GHEA Grapalat"/>
        </w:rPr>
        <w:t xml:space="preserve"> 1</w:t>
      </w:r>
      <w:r w:rsidRPr="00A44736">
        <w:rPr>
          <w:rFonts w:ascii="GHEA Grapalat" w:hAnsi="GHEA Grapalat"/>
        </w:rPr>
        <w:t xml:space="preserve">, в. Улица </w:t>
      </w:r>
      <w:proofErr w:type="spellStart"/>
      <w:r w:rsidRPr="00A44736">
        <w:rPr>
          <w:rFonts w:ascii="GHEA Grapalat" w:hAnsi="GHEA Grapalat"/>
        </w:rPr>
        <w:t>Одзун</w:t>
      </w:r>
      <w:proofErr w:type="spellEnd"/>
      <w:r w:rsidRPr="00A44736">
        <w:rPr>
          <w:rFonts w:ascii="GHEA Grapalat" w:hAnsi="GHEA Grapalat"/>
        </w:rPr>
        <w:t xml:space="preserve"> 8, </w:t>
      </w:r>
      <w:r w:rsidRPr="00A44736">
        <w:rPr>
          <w:rFonts w:ascii="GHEA Grapalat" w:hAnsi="GHEA Grapalat"/>
          <w:b/>
          <w:i/>
        </w:rPr>
        <w:t>дом</w:t>
      </w:r>
      <w:r w:rsidRPr="00A44736">
        <w:rPr>
          <w:rFonts w:ascii="GHEA Grapalat" w:hAnsi="GHEA Grapalat"/>
        </w:rPr>
        <w:t xml:space="preserve"> 7.</w:t>
      </w:r>
      <w:r w:rsidRPr="00A44736">
        <w:t xml:space="preserve"> </w:t>
      </w:r>
      <w:r w:rsidRPr="00A44736">
        <w:rPr>
          <w:rFonts w:ascii="GHEA Grapalat" w:hAnsi="GHEA Grapalat"/>
        </w:rPr>
        <w:t>Доставка осуществляется за счет поставщика, с соответствующими детскими садами по следующим адресам</w:t>
      </w:r>
      <w:r>
        <w:rPr>
          <w:rFonts w:ascii="GHEA Grapalat" w:hAnsi="GHEA Grapalat"/>
        </w:rPr>
        <w:t xml:space="preserve">: Поставка </w:t>
      </w:r>
      <w:r w:rsidRPr="00A44736">
        <w:rPr>
          <w:rFonts w:ascii="GHEA Grapalat" w:hAnsi="GHEA Grapalat"/>
        </w:rPr>
        <w:t xml:space="preserve">до 10; 00, </w:t>
      </w:r>
      <w:r w:rsidR="00ED5077">
        <w:rPr>
          <w:rFonts w:ascii="GHEA Grapalat" w:hAnsi="GHEA Grapalat"/>
        </w:rPr>
        <w:t xml:space="preserve"> в </w:t>
      </w:r>
      <w:r w:rsidRPr="00A44736">
        <w:rPr>
          <w:rFonts w:ascii="GHEA Grapalat" w:hAnsi="GHEA Grapalat"/>
        </w:rPr>
        <w:t>недельно</w:t>
      </w:r>
      <w:r>
        <w:rPr>
          <w:rFonts w:ascii="GHEA Grapalat" w:hAnsi="GHEA Grapalat"/>
        </w:rPr>
        <w:t xml:space="preserve">. </w:t>
      </w:r>
      <w:r w:rsidRPr="00A44736">
        <w:rPr>
          <w:rFonts w:ascii="GHEA Grapalat" w:hAnsi="GHEA Grapalat"/>
        </w:rPr>
        <w:t xml:space="preserve">Конкретный день доставки </w:t>
      </w:r>
      <w:r w:rsidRPr="00A44736">
        <w:rPr>
          <w:rFonts w:ascii="GHEA Grapalat" w:hAnsi="GHEA Grapalat"/>
        </w:rPr>
        <w:lastRenderedPageBreak/>
        <w:t>определяется Покупателем заранее (не ранее, чем за 3 рабочих дня) по электронной почте. по почте или по телефону.</w:t>
      </w:r>
    </w:p>
    <w:p w14:paraId="0496E9BE" w14:textId="77777777" w:rsidR="00A44736" w:rsidRDefault="00A44736" w:rsidP="00B46D58">
      <w:pPr>
        <w:widowControl w:val="0"/>
        <w:jc w:val="both"/>
        <w:rPr>
          <w:rFonts w:ascii="GHEA Grapalat" w:hAnsi="GHEA Grapalat"/>
        </w:rPr>
      </w:pPr>
      <w:r w:rsidRPr="00A44736">
        <w:rPr>
          <w:rFonts w:ascii="GHEA Grapalat" w:hAnsi="GHEA Grapalat"/>
        </w:rPr>
        <w:t>** Максимальные объемы для всех продуктов могут быть уменьшены Покупателем.</w:t>
      </w:r>
      <w:r w:rsidRPr="00A44736">
        <w:t xml:space="preserve"> </w:t>
      </w:r>
      <w:r w:rsidRPr="00A44736">
        <w:rPr>
          <w:rFonts w:ascii="GHEA Grapalat" w:hAnsi="GHEA Grapalat"/>
        </w:rPr>
        <w:t>В случае, предусмотренном Договором, Продавец также должен предоставить Покупателю гарантийное письмо или сертификат соответствия от производителя или его представителя.</w:t>
      </w:r>
    </w:p>
    <w:p w14:paraId="2C91BF4B" w14:textId="77777777" w:rsidR="00A44736" w:rsidRDefault="00A44736" w:rsidP="00B46D58">
      <w:pPr>
        <w:widowControl w:val="0"/>
        <w:jc w:val="both"/>
        <w:rPr>
          <w:rFonts w:ascii="GHEA Grapalat" w:hAnsi="GHEA Grapalat"/>
        </w:rPr>
      </w:pPr>
      <w:r w:rsidRPr="00A44736">
        <w:rPr>
          <w:rFonts w:ascii="GHEA Grapalat" w:hAnsi="GHEA Grapalat"/>
        </w:rPr>
        <w:t>*** Сроки доставки: 20 календарных дней после</w:t>
      </w:r>
      <w:r>
        <w:rPr>
          <w:rFonts w:ascii="GHEA Grapalat" w:hAnsi="GHEA Grapalat"/>
        </w:rPr>
        <w:t xml:space="preserve"> заключения договора до 25.12.</w:t>
      </w:r>
      <w:r w:rsidRPr="00A44736">
        <w:rPr>
          <w:rFonts w:ascii="GHEA Grapalat" w:hAnsi="GHEA Grapalat"/>
        </w:rPr>
        <w:t>2020</w:t>
      </w:r>
      <w:r>
        <w:rPr>
          <w:rFonts w:ascii="GHEA Grapalat" w:hAnsi="GHEA Grapalat"/>
        </w:rPr>
        <w:t>г</w:t>
      </w:r>
      <w:r w:rsidRPr="00A44736">
        <w:rPr>
          <w:rFonts w:ascii="GHEA Grapalat" w:hAnsi="GHEA Grapalat"/>
        </w:rPr>
        <w:t>.</w:t>
      </w:r>
    </w:p>
    <w:p w14:paraId="6E646C98" w14:textId="77777777" w:rsidR="00A44736" w:rsidRPr="00B138F3" w:rsidRDefault="00A44736" w:rsidP="00B46D5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14:paraId="5B6B7659" w14:textId="77777777" w:rsidTr="00E22E51">
        <w:trPr>
          <w:jc w:val="center"/>
        </w:trPr>
        <w:tc>
          <w:tcPr>
            <w:tcW w:w="4536" w:type="dxa"/>
          </w:tcPr>
          <w:p w14:paraId="1DA706F2" w14:textId="77777777"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14:paraId="2BC231FB"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14:paraId="54042946"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14:paraId="3EB03A05" w14:textId="77777777"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14:paraId="09AEB89F" w14:textId="77777777" w:rsidR="00071D1C" w:rsidRPr="00B138F3" w:rsidRDefault="00071D1C" w:rsidP="00B46D58">
            <w:pPr>
              <w:widowControl w:val="0"/>
              <w:jc w:val="center"/>
              <w:rPr>
                <w:rFonts w:ascii="GHEA Grapalat" w:hAnsi="GHEA Grapalat"/>
              </w:rPr>
            </w:pPr>
          </w:p>
        </w:tc>
        <w:tc>
          <w:tcPr>
            <w:tcW w:w="4343" w:type="dxa"/>
          </w:tcPr>
          <w:p w14:paraId="0EED6755" w14:textId="77777777"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14:paraId="44A1EADD"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12BC08F7"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14:paraId="52B095B1" w14:textId="77777777"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14:paraId="44A8265F"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14:paraId="01D4F5E3"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61E9C41A"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FootnoteReference"/>
          <w:rFonts w:ascii="GHEA Grapalat" w:hAnsi="GHEA Grapalat"/>
        </w:rPr>
        <w:footnoteReference w:customMarkFollows="1" w:id="18"/>
        <w:t>*</w:t>
      </w:r>
    </w:p>
    <w:p w14:paraId="601513F4" w14:textId="77777777" w:rsidR="00071D1C" w:rsidRPr="00B138F3" w:rsidRDefault="00071D1C" w:rsidP="00B46D58">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60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6"/>
        <w:gridCol w:w="2086"/>
        <w:gridCol w:w="1287"/>
        <w:gridCol w:w="907"/>
        <w:gridCol w:w="841"/>
        <w:gridCol w:w="992"/>
        <w:gridCol w:w="851"/>
        <w:gridCol w:w="850"/>
        <w:gridCol w:w="1134"/>
        <w:gridCol w:w="993"/>
        <w:gridCol w:w="850"/>
        <w:gridCol w:w="992"/>
        <w:gridCol w:w="1134"/>
        <w:gridCol w:w="1409"/>
      </w:tblGrid>
      <w:tr w:rsidR="00B138F3" w:rsidRPr="00B138F3" w14:paraId="01BA46D2" w14:textId="77777777" w:rsidTr="00A44736">
        <w:trPr>
          <w:trHeight w:val="305"/>
          <w:jc w:val="center"/>
        </w:trPr>
        <w:tc>
          <w:tcPr>
            <w:tcW w:w="16032" w:type="dxa"/>
            <w:gridSpan w:val="14"/>
          </w:tcPr>
          <w:p w14:paraId="23AB67CF"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14:paraId="374197B8" w14:textId="77777777" w:rsidTr="00A44736">
        <w:trPr>
          <w:trHeight w:val="747"/>
          <w:jc w:val="center"/>
        </w:trPr>
        <w:tc>
          <w:tcPr>
            <w:tcW w:w="1706" w:type="dxa"/>
            <w:vAlign w:val="center"/>
          </w:tcPr>
          <w:p w14:paraId="623B98DD"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086" w:type="dxa"/>
            <w:vAlign w:val="center"/>
          </w:tcPr>
          <w:p w14:paraId="2364476E"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287" w:type="dxa"/>
            <w:vAlign w:val="center"/>
          </w:tcPr>
          <w:p w14:paraId="59151C14"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953" w:type="dxa"/>
            <w:gridSpan w:val="11"/>
            <w:vAlign w:val="center"/>
          </w:tcPr>
          <w:p w14:paraId="19E3124B" w14:textId="77777777"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B91322">
              <w:rPr>
                <w:rFonts w:ascii="GHEA Grapalat" w:hAnsi="GHEA Grapalat"/>
                <w:sz w:val="16"/>
                <w:szCs w:val="16"/>
              </w:rPr>
              <w:t>20</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FootnoteReference"/>
                <w:rFonts w:ascii="GHEA Grapalat" w:hAnsi="GHEA Grapalat"/>
                <w:sz w:val="16"/>
                <w:szCs w:val="16"/>
              </w:rPr>
              <w:footnoteReference w:customMarkFollows="1" w:id="19"/>
              <w:t>**</w:t>
            </w:r>
          </w:p>
        </w:tc>
      </w:tr>
      <w:tr w:rsidR="00B23864" w:rsidRPr="00B138F3" w14:paraId="2C8B5307" w14:textId="77777777" w:rsidTr="00A44736">
        <w:trPr>
          <w:trHeight w:val="594"/>
          <w:jc w:val="center"/>
        </w:trPr>
        <w:tc>
          <w:tcPr>
            <w:tcW w:w="1706" w:type="dxa"/>
          </w:tcPr>
          <w:p w14:paraId="6A664AD4" w14:textId="77777777" w:rsidR="00B23864" w:rsidRPr="00B138F3" w:rsidRDefault="00B23864" w:rsidP="00B46D58">
            <w:pPr>
              <w:widowControl w:val="0"/>
              <w:jc w:val="center"/>
              <w:rPr>
                <w:rFonts w:ascii="GHEA Grapalat" w:hAnsi="GHEA Grapalat"/>
                <w:sz w:val="16"/>
                <w:szCs w:val="16"/>
              </w:rPr>
            </w:pPr>
          </w:p>
        </w:tc>
        <w:tc>
          <w:tcPr>
            <w:tcW w:w="2086" w:type="dxa"/>
          </w:tcPr>
          <w:p w14:paraId="715190D0" w14:textId="77777777" w:rsidR="00B23864" w:rsidRPr="00B138F3" w:rsidRDefault="00B23864" w:rsidP="00B46D58">
            <w:pPr>
              <w:widowControl w:val="0"/>
              <w:jc w:val="center"/>
              <w:rPr>
                <w:rFonts w:ascii="GHEA Grapalat" w:hAnsi="GHEA Grapalat"/>
                <w:sz w:val="16"/>
                <w:szCs w:val="16"/>
              </w:rPr>
            </w:pPr>
          </w:p>
        </w:tc>
        <w:tc>
          <w:tcPr>
            <w:tcW w:w="1287" w:type="dxa"/>
          </w:tcPr>
          <w:p w14:paraId="612D67AF" w14:textId="77777777" w:rsidR="00B23864" w:rsidRPr="00B138F3" w:rsidRDefault="00B23864" w:rsidP="00B46D58">
            <w:pPr>
              <w:widowControl w:val="0"/>
              <w:jc w:val="center"/>
              <w:rPr>
                <w:rFonts w:ascii="GHEA Grapalat" w:hAnsi="GHEA Grapalat"/>
                <w:sz w:val="16"/>
                <w:szCs w:val="16"/>
              </w:rPr>
            </w:pPr>
          </w:p>
        </w:tc>
        <w:tc>
          <w:tcPr>
            <w:tcW w:w="907" w:type="dxa"/>
            <w:vAlign w:val="center"/>
          </w:tcPr>
          <w:p w14:paraId="25EF829C" w14:textId="77777777" w:rsidR="00B23864" w:rsidRPr="00B138F3" w:rsidRDefault="00B23864"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41" w:type="dxa"/>
            <w:vAlign w:val="center"/>
          </w:tcPr>
          <w:p w14:paraId="707272EF" w14:textId="77777777" w:rsidR="00B23864" w:rsidRPr="00B138F3" w:rsidRDefault="00B23864"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992" w:type="dxa"/>
            <w:vAlign w:val="center"/>
          </w:tcPr>
          <w:p w14:paraId="71B039FA" w14:textId="77777777" w:rsidR="00B23864" w:rsidRPr="00B138F3" w:rsidRDefault="00B23864"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851" w:type="dxa"/>
            <w:vAlign w:val="center"/>
          </w:tcPr>
          <w:p w14:paraId="10AD0F1B" w14:textId="77777777" w:rsidR="00B23864" w:rsidRPr="00B138F3" w:rsidRDefault="00B23864"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850" w:type="dxa"/>
            <w:vAlign w:val="center"/>
          </w:tcPr>
          <w:p w14:paraId="5A2925D8" w14:textId="77777777" w:rsidR="00B23864" w:rsidRPr="00B138F3" w:rsidRDefault="00B23864"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1134" w:type="dxa"/>
            <w:vAlign w:val="center"/>
          </w:tcPr>
          <w:p w14:paraId="779DC1A8" w14:textId="77777777" w:rsidR="00B23864" w:rsidRPr="00B138F3" w:rsidRDefault="00B23864"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993" w:type="dxa"/>
            <w:vAlign w:val="center"/>
          </w:tcPr>
          <w:p w14:paraId="7A1B4356" w14:textId="77777777" w:rsidR="00B23864" w:rsidRPr="00B138F3" w:rsidRDefault="00B23864"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50" w:type="dxa"/>
            <w:vAlign w:val="center"/>
          </w:tcPr>
          <w:p w14:paraId="02F33D72" w14:textId="77777777" w:rsidR="00B23864" w:rsidRPr="00B138F3" w:rsidRDefault="00B23864"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92" w:type="dxa"/>
            <w:vAlign w:val="center"/>
          </w:tcPr>
          <w:p w14:paraId="4888F3FD" w14:textId="77777777" w:rsidR="00B23864" w:rsidRPr="00B138F3" w:rsidRDefault="00B23864"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1134" w:type="dxa"/>
            <w:vAlign w:val="center"/>
          </w:tcPr>
          <w:p w14:paraId="490505E2" w14:textId="77777777" w:rsidR="00B23864" w:rsidRPr="00B138F3" w:rsidRDefault="00B23864"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1409" w:type="dxa"/>
            <w:vAlign w:val="center"/>
          </w:tcPr>
          <w:p w14:paraId="60BF78D4" w14:textId="77777777" w:rsidR="00B23864" w:rsidRPr="00B91322" w:rsidRDefault="00B23864" w:rsidP="00B46D58">
            <w:pPr>
              <w:widowControl w:val="0"/>
              <w:ind w:right="-1"/>
              <w:jc w:val="center"/>
              <w:rPr>
                <w:rFonts w:ascii="GHEA Grapalat" w:hAnsi="GHEA Grapalat"/>
                <w:sz w:val="16"/>
                <w:szCs w:val="16"/>
              </w:rPr>
            </w:pPr>
            <w:r w:rsidRPr="00B138F3">
              <w:rPr>
                <w:rFonts w:ascii="GHEA Grapalat" w:hAnsi="GHEA Grapalat"/>
                <w:sz w:val="16"/>
                <w:szCs w:val="16"/>
              </w:rPr>
              <w:t>Всего</w:t>
            </w:r>
          </w:p>
        </w:tc>
      </w:tr>
      <w:tr w:rsidR="00B23864" w:rsidRPr="00B138F3" w14:paraId="4C49659E" w14:textId="77777777" w:rsidTr="00A44736">
        <w:trPr>
          <w:trHeight w:val="404"/>
          <w:jc w:val="center"/>
        </w:trPr>
        <w:tc>
          <w:tcPr>
            <w:tcW w:w="1706" w:type="dxa"/>
          </w:tcPr>
          <w:p w14:paraId="77FD109A" w14:textId="70BCFE35" w:rsidR="00B23864" w:rsidRPr="00B138F3" w:rsidRDefault="00ED5077" w:rsidP="00B46D58">
            <w:pPr>
              <w:widowControl w:val="0"/>
              <w:jc w:val="center"/>
              <w:rPr>
                <w:rFonts w:ascii="GHEA Grapalat" w:hAnsi="GHEA Grapalat"/>
                <w:sz w:val="16"/>
                <w:szCs w:val="16"/>
              </w:rPr>
            </w:pPr>
            <w:r>
              <w:rPr>
                <w:rFonts w:ascii="GHEA Grapalat" w:hAnsi="GHEA Grapalat"/>
                <w:sz w:val="16"/>
                <w:szCs w:val="16"/>
              </w:rPr>
              <w:t>1</w:t>
            </w:r>
          </w:p>
        </w:tc>
        <w:tc>
          <w:tcPr>
            <w:tcW w:w="2086" w:type="dxa"/>
          </w:tcPr>
          <w:p w14:paraId="4272D4B6" w14:textId="300621DA" w:rsidR="00B23864" w:rsidRPr="00B138F3" w:rsidRDefault="00ED5077" w:rsidP="00B46D58">
            <w:pPr>
              <w:widowControl w:val="0"/>
              <w:jc w:val="center"/>
              <w:rPr>
                <w:rFonts w:ascii="GHEA Grapalat" w:hAnsi="GHEA Grapalat"/>
                <w:sz w:val="16"/>
                <w:szCs w:val="16"/>
              </w:rPr>
            </w:pPr>
            <w:r>
              <w:rPr>
                <w:rFonts w:ascii="Calibri" w:hAnsi="Calibri" w:cs="Calibri"/>
                <w:sz w:val="22"/>
                <w:szCs w:val="22"/>
              </w:rPr>
              <w:t>15511100</w:t>
            </w:r>
          </w:p>
        </w:tc>
        <w:tc>
          <w:tcPr>
            <w:tcW w:w="1287" w:type="dxa"/>
          </w:tcPr>
          <w:p w14:paraId="4A573231" w14:textId="168D40EB" w:rsidR="00B23864" w:rsidRPr="00B138F3" w:rsidRDefault="00ED5077" w:rsidP="00B46D58">
            <w:pPr>
              <w:widowControl w:val="0"/>
              <w:jc w:val="center"/>
              <w:rPr>
                <w:rFonts w:ascii="GHEA Grapalat" w:hAnsi="GHEA Grapalat"/>
                <w:sz w:val="16"/>
                <w:szCs w:val="16"/>
              </w:rPr>
            </w:pPr>
            <w:r>
              <w:rPr>
                <w:rFonts w:ascii="GHEA Grapalat" w:hAnsi="GHEA Grapalat"/>
                <w:sz w:val="16"/>
                <w:szCs w:val="16"/>
              </w:rPr>
              <w:t>молоко</w:t>
            </w:r>
          </w:p>
        </w:tc>
        <w:tc>
          <w:tcPr>
            <w:tcW w:w="907" w:type="dxa"/>
          </w:tcPr>
          <w:p w14:paraId="0E2D671B" w14:textId="77777777" w:rsidR="00B23864" w:rsidRPr="00AE2768" w:rsidRDefault="00B23864" w:rsidP="008912CD">
            <w:pPr>
              <w:jc w:val="center"/>
              <w:rPr>
                <w:rFonts w:ascii="GHEA Grapalat" w:hAnsi="GHEA Grapalat"/>
                <w:sz w:val="20"/>
                <w:lang w:val="pt-BR"/>
              </w:rPr>
            </w:pPr>
          </w:p>
          <w:p w14:paraId="7ED94076" w14:textId="77777777" w:rsidR="00B23864" w:rsidRPr="00AE2768" w:rsidRDefault="00B23864" w:rsidP="008912CD">
            <w:pPr>
              <w:jc w:val="center"/>
              <w:rPr>
                <w:rFonts w:ascii="GHEA Grapalat" w:hAnsi="GHEA Grapalat"/>
                <w:sz w:val="20"/>
                <w:lang w:val="pt-BR"/>
              </w:rPr>
            </w:pPr>
          </w:p>
          <w:p w14:paraId="6F8ADDE9" w14:textId="77777777" w:rsidR="00B23864" w:rsidRPr="00AE2768" w:rsidRDefault="00A44736" w:rsidP="008912CD">
            <w:pPr>
              <w:jc w:val="center"/>
              <w:rPr>
                <w:rFonts w:ascii="GHEA Grapalat" w:hAnsi="GHEA Grapalat" w:cs="Arial"/>
                <w:sz w:val="18"/>
                <w:szCs w:val="18"/>
                <w:lang w:val="pt-BR"/>
              </w:rPr>
            </w:pPr>
            <w:r>
              <w:rPr>
                <w:rFonts w:ascii="GHEA Grapalat" w:hAnsi="GHEA Grapalat"/>
                <w:sz w:val="20"/>
                <w:lang w:val="hy-AM"/>
              </w:rPr>
              <w:t>10</w:t>
            </w:r>
            <w:r w:rsidR="00B23864" w:rsidRPr="00AE2768">
              <w:rPr>
                <w:rFonts w:ascii="GHEA Grapalat" w:hAnsi="GHEA Grapalat"/>
                <w:sz w:val="20"/>
                <w:lang w:val="pt-BR"/>
              </w:rPr>
              <w:t>%</w:t>
            </w:r>
          </w:p>
        </w:tc>
        <w:tc>
          <w:tcPr>
            <w:tcW w:w="841" w:type="dxa"/>
          </w:tcPr>
          <w:p w14:paraId="3D7014FA" w14:textId="77777777" w:rsidR="00B23864" w:rsidRPr="00AE2768" w:rsidRDefault="00B23864" w:rsidP="008912CD">
            <w:pPr>
              <w:jc w:val="center"/>
              <w:rPr>
                <w:rFonts w:ascii="GHEA Grapalat" w:hAnsi="GHEA Grapalat"/>
                <w:sz w:val="20"/>
                <w:lang w:val="pt-BR"/>
              </w:rPr>
            </w:pPr>
          </w:p>
          <w:p w14:paraId="0FE192DD" w14:textId="77777777" w:rsidR="00B23864" w:rsidRPr="00AE2768" w:rsidRDefault="00B23864" w:rsidP="008912CD">
            <w:pPr>
              <w:jc w:val="center"/>
              <w:rPr>
                <w:rFonts w:ascii="GHEA Grapalat" w:hAnsi="GHEA Grapalat"/>
                <w:sz w:val="20"/>
                <w:lang w:val="pt-BR"/>
              </w:rPr>
            </w:pPr>
          </w:p>
          <w:p w14:paraId="5BCBEC2B" w14:textId="77777777" w:rsidR="00B23864" w:rsidRPr="00AE2768" w:rsidRDefault="00A44736" w:rsidP="008912CD">
            <w:pPr>
              <w:jc w:val="center"/>
              <w:rPr>
                <w:rFonts w:ascii="GHEA Grapalat" w:hAnsi="GHEA Grapalat" w:cs="Arial"/>
                <w:sz w:val="18"/>
                <w:szCs w:val="18"/>
                <w:lang w:val="pt-BR"/>
              </w:rPr>
            </w:pPr>
            <w:r>
              <w:rPr>
                <w:rFonts w:ascii="GHEA Grapalat" w:hAnsi="GHEA Grapalat"/>
                <w:sz w:val="20"/>
              </w:rPr>
              <w:t>2</w:t>
            </w:r>
            <w:r>
              <w:rPr>
                <w:rFonts w:ascii="GHEA Grapalat" w:hAnsi="GHEA Grapalat"/>
                <w:sz w:val="20"/>
                <w:lang w:val="hy-AM"/>
              </w:rPr>
              <w:t>0</w:t>
            </w:r>
            <w:r w:rsidR="00B23864" w:rsidRPr="00A82A22">
              <w:rPr>
                <w:rFonts w:ascii="GHEA Grapalat" w:hAnsi="GHEA Grapalat"/>
                <w:sz w:val="20"/>
                <w:lang w:val="pt-BR"/>
              </w:rPr>
              <w:t>%</w:t>
            </w:r>
          </w:p>
        </w:tc>
        <w:tc>
          <w:tcPr>
            <w:tcW w:w="992" w:type="dxa"/>
          </w:tcPr>
          <w:p w14:paraId="39301D31" w14:textId="77777777" w:rsidR="00B23864" w:rsidRPr="00AE2768" w:rsidRDefault="00B23864" w:rsidP="008912CD">
            <w:pPr>
              <w:jc w:val="center"/>
              <w:rPr>
                <w:rFonts w:ascii="GHEA Grapalat" w:hAnsi="GHEA Grapalat"/>
                <w:sz w:val="20"/>
                <w:lang w:val="pt-BR"/>
              </w:rPr>
            </w:pPr>
          </w:p>
          <w:p w14:paraId="05DCA60A" w14:textId="77777777" w:rsidR="00B23864" w:rsidRPr="00AE2768" w:rsidRDefault="00B23864" w:rsidP="008912CD">
            <w:pPr>
              <w:jc w:val="center"/>
              <w:rPr>
                <w:rFonts w:ascii="GHEA Grapalat" w:hAnsi="GHEA Grapalat"/>
                <w:sz w:val="20"/>
                <w:lang w:val="pt-BR"/>
              </w:rPr>
            </w:pPr>
          </w:p>
          <w:p w14:paraId="7CDA7AD0" w14:textId="77777777" w:rsidR="00B23864" w:rsidRPr="00AE2768" w:rsidRDefault="00A44736" w:rsidP="008912CD">
            <w:pPr>
              <w:jc w:val="center"/>
              <w:rPr>
                <w:rFonts w:ascii="GHEA Grapalat" w:hAnsi="GHEA Grapalat" w:cs="Arial"/>
                <w:sz w:val="18"/>
                <w:szCs w:val="18"/>
                <w:lang w:val="pt-BR"/>
              </w:rPr>
            </w:pPr>
            <w:r>
              <w:rPr>
                <w:rFonts w:ascii="GHEA Grapalat" w:hAnsi="GHEA Grapalat"/>
                <w:sz w:val="20"/>
              </w:rPr>
              <w:t>3</w:t>
            </w:r>
            <w:r w:rsidR="00B23864" w:rsidRPr="00A82A22">
              <w:rPr>
                <w:rFonts w:ascii="GHEA Grapalat" w:hAnsi="GHEA Grapalat"/>
                <w:sz w:val="20"/>
                <w:lang w:val="hy-AM"/>
              </w:rPr>
              <w:t>0</w:t>
            </w:r>
            <w:r w:rsidR="00B23864" w:rsidRPr="00A82A22">
              <w:rPr>
                <w:rFonts w:ascii="GHEA Grapalat" w:hAnsi="GHEA Grapalat"/>
                <w:sz w:val="20"/>
                <w:lang w:val="pt-BR"/>
              </w:rPr>
              <w:t>%</w:t>
            </w:r>
          </w:p>
        </w:tc>
        <w:tc>
          <w:tcPr>
            <w:tcW w:w="851" w:type="dxa"/>
          </w:tcPr>
          <w:p w14:paraId="64A66BB5" w14:textId="77777777" w:rsidR="00B23864" w:rsidRPr="00AE2768" w:rsidRDefault="00B23864" w:rsidP="008912CD">
            <w:pPr>
              <w:jc w:val="center"/>
              <w:rPr>
                <w:rFonts w:ascii="GHEA Grapalat" w:hAnsi="GHEA Grapalat"/>
                <w:sz w:val="20"/>
                <w:lang w:val="pt-BR"/>
              </w:rPr>
            </w:pPr>
          </w:p>
          <w:p w14:paraId="5F7ED931" w14:textId="77777777" w:rsidR="00B23864" w:rsidRPr="00AE2768" w:rsidRDefault="00B23864" w:rsidP="008912CD">
            <w:pPr>
              <w:jc w:val="center"/>
              <w:rPr>
                <w:rFonts w:ascii="GHEA Grapalat" w:hAnsi="GHEA Grapalat"/>
                <w:sz w:val="20"/>
                <w:lang w:val="pt-BR"/>
              </w:rPr>
            </w:pPr>
          </w:p>
          <w:p w14:paraId="205F0FDC" w14:textId="77777777" w:rsidR="00B23864" w:rsidRPr="00AE2768" w:rsidRDefault="00A44736" w:rsidP="008912CD">
            <w:pPr>
              <w:jc w:val="center"/>
              <w:rPr>
                <w:rFonts w:ascii="GHEA Grapalat" w:hAnsi="GHEA Grapalat" w:cs="Arial"/>
                <w:sz w:val="18"/>
                <w:szCs w:val="18"/>
                <w:lang w:val="pt-BR"/>
              </w:rPr>
            </w:pPr>
            <w:r>
              <w:rPr>
                <w:rFonts w:ascii="GHEA Grapalat" w:hAnsi="GHEA Grapalat"/>
                <w:sz w:val="20"/>
              </w:rPr>
              <w:t>4</w:t>
            </w:r>
            <w:r w:rsidR="00B23864" w:rsidRPr="00A82A22">
              <w:rPr>
                <w:rFonts w:ascii="GHEA Grapalat" w:hAnsi="GHEA Grapalat"/>
                <w:sz w:val="20"/>
                <w:lang w:val="hy-AM"/>
              </w:rPr>
              <w:t>0</w:t>
            </w:r>
            <w:r w:rsidR="00B23864" w:rsidRPr="00A82A22">
              <w:rPr>
                <w:rFonts w:ascii="GHEA Grapalat" w:hAnsi="GHEA Grapalat"/>
                <w:sz w:val="20"/>
                <w:lang w:val="pt-BR"/>
              </w:rPr>
              <w:t>%</w:t>
            </w:r>
          </w:p>
        </w:tc>
        <w:tc>
          <w:tcPr>
            <w:tcW w:w="850" w:type="dxa"/>
          </w:tcPr>
          <w:p w14:paraId="79F02357" w14:textId="77777777" w:rsidR="00B23864" w:rsidRPr="00AE2768" w:rsidRDefault="00B23864" w:rsidP="008912CD">
            <w:pPr>
              <w:jc w:val="center"/>
              <w:rPr>
                <w:rFonts w:ascii="GHEA Grapalat" w:hAnsi="GHEA Grapalat"/>
                <w:sz w:val="20"/>
                <w:lang w:val="pt-BR"/>
              </w:rPr>
            </w:pPr>
          </w:p>
          <w:p w14:paraId="0C88B832" w14:textId="77777777" w:rsidR="00B23864" w:rsidRPr="00AE2768" w:rsidRDefault="00B23864" w:rsidP="008912CD">
            <w:pPr>
              <w:jc w:val="center"/>
              <w:rPr>
                <w:rFonts w:ascii="GHEA Grapalat" w:hAnsi="GHEA Grapalat"/>
                <w:sz w:val="20"/>
                <w:lang w:val="pt-BR"/>
              </w:rPr>
            </w:pPr>
          </w:p>
          <w:p w14:paraId="740F05BE" w14:textId="77777777" w:rsidR="00B23864" w:rsidRPr="00A82A22" w:rsidRDefault="00A44736" w:rsidP="008912CD">
            <w:pPr>
              <w:jc w:val="center"/>
              <w:rPr>
                <w:rFonts w:ascii="GHEA Grapalat" w:hAnsi="GHEA Grapalat" w:cs="Arial"/>
                <w:sz w:val="18"/>
                <w:szCs w:val="18"/>
                <w:lang w:val="hy-AM"/>
              </w:rPr>
            </w:pPr>
            <w:r>
              <w:rPr>
                <w:rFonts w:ascii="GHEA Grapalat" w:hAnsi="GHEA Grapalat"/>
                <w:sz w:val="20"/>
              </w:rPr>
              <w:t>5</w:t>
            </w:r>
            <w:r w:rsidR="00B23864" w:rsidRPr="00A82A22">
              <w:rPr>
                <w:rFonts w:ascii="GHEA Grapalat" w:hAnsi="GHEA Grapalat"/>
                <w:sz w:val="20"/>
                <w:lang w:val="hy-AM"/>
              </w:rPr>
              <w:t>0</w:t>
            </w:r>
            <w:r w:rsidR="00B23864" w:rsidRPr="00A82A22">
              <w:rPr>
                <w:rFonts w:ascii="GHEA Grapalat" w:hAnsi="GHEA Grapalat"/>
                <w:sz w:val="20"/>
                <w:lang w:val="pt-BR"/>
              </w:rPr>
              <w:t>%</w:t>
            </w:r>
            <w:r w:rsidR="00B23864" w:rsidRPr="00AE2768">
              <w:rPr>
                <w:rFonts w:ascii="GHEA Grapalat" w:hAnsi="GHEA Grapalat"/>
                <w:sz w:val="20"/>
                <w:lang w:val="pt-BR"/>
              </w:rPr>
              <w:t>.</w:t>
            </w:r>
          </w:p>
        </w:tc>
        <w:tc>
          <w:tcPr>
            <w:tcW w:w="1134" w:type="dxa"/>
          </w:tcPr>
          <w:p w14:paraId="7F5C30F9" w14:textId="77777777" w:rsidR="00B23864" w:rsidRPr="00AE2768" w:rsidRDefault="00B23864" w:rsidP="008912CD">
            <w:pPr>
              <w:jc w:val="center"/>
              <w:rPr>
                <w:rFonts w:ascii="GHEA Grapalat" w:hAnsi="GHEA Grapalat"/>
                <w:sz w:val="20"/>
                <w:lang w:val="pt-BR"/>
              </w:rPr>
            </w:pPr>
          </w:p>
          <w:p w14:paraId="0ECFB07A" w14:textId="77777777" w:rsidR="00B23864" w:rsidRPr="00AE2768" w:rsidRDefault="00B23864" w:rsidP="008912CD">
            <w:pPr>
              <w:jc w:val="center"/>
              <w:rPr>
                <w:rFonts w:ascii="GHEA Grapalat" w:hAnsi="GHEA Grapalat"/>
                <w:sz w:val="20"/>
                <w:lang w:val="pt-BR"/>
              </w:rPr>
            </w:pPr>
          </w:p>
          <w:p w14:paraId="50B20113" w14:textId="77777777" w:rsidR="00B23864" w:rsidRPr="00AE2768" w:rsidRDefault="00A44736" w:rsidP="008912CD">
            <w:pPr>
              <w:jc w:val="center"/>
              <w:rPr>
                <w:rFonts w:ascii="GHEA Grapalat" w:hAnsi="GHEA Grapalat" w:cs="Arial"/>
                <w:sz w:val="18"/>
                <w:szCs w:val="18"/>
                <w:lang w:val="pt-BR"/>
              </w:rPr>
            </w:pPr>
            <w:r>
              <w:rPr>
                <w:rFonts w:ascii="GHEA Grapalat" w:hAnsi="GHEA Grapalat"/>
                <w:sz w:val="20"/>
              </w:rPr>
              <w:t>6</w:t>
            </w:r>
            <w:r w:rsidR="00B23864" w:rsidRPr="00A82A22">
              <w:rPr>
                <w:rFonts w:ascii="GHEA Grapalat" w:hAnsi="GHEA Grapalat"/>
                <w:sz w:val="20"/>
                <w:lang w:val="hy-AM"/>
              </w:rPr>
              <w:t>0</w:t>
            </w:r>
            <w:r w:rsidR="00B23864" w:rsidRPr="00A82A22">
              <w:rPr>
                <w:rFonts w:ascii="GHEA Grapalat" w:hAnsi="GHEA Grapalat"/>
                <w:sz w:val="20"/>
                <w:lang w:val="pt-BR"/>
              </w:rPr>
              <w:t>%</w:t>
            </w:r>
          </w:p>
        </w:tc>
        <w:tc>
          <w:tcPr>
            <w:tcW w:w="993" w:type="dxa"/>
          </w:tcPr>
          <w:p w14:paraId="57E01E0D" w14:textId="77777777" w:rsidR="00B23864" w:rsidRPr="00AE2768" w:rsidRDefault="00B23864" w:rsidP="008912CD">
            <w:pPr>
              <w:jc w:val="center"/>
              <w:rPr>
                <w:rFonts w:ascii="GHEA Grapalat" w:hAnsi="GHEA Grapalat"/>
                <w:sz w:val="20"/>
                <w:lang w:val="pt-BR"/>
              </w:rPr>
            </w:pPr>
          </w:p>
          <w:p w14:paraId="4BEDC4FE" w14:textId="77777777" w:rsidR="00B23864" w:rsidRPr="00AE2768" w:rsidRDefault="00B23864" w:rsidP="008912CD">
            <w:pPr>
              <w:jc w:val="center"/>
              <w:rPr>
                <w:rFonts w:ascii="GHEA Grapalat" w:hAnsi="GHEA Grapalat"/>
                <w:sz w:val="20"/>
                <w:lang w:val="pt-BR"/>
              </w:rPr>
            </w:pPr>
          </w:p>
          <w:p w14:paraId="7BAB302B" w14:textId="77777777" w:rsidR="00B23864" w:rsidRPr="00A44736" w:rsidRDefault="00A44736" w:rsidP="008912CD">
            <w:pPr>
              <w:jc w:val="center"/>
              <w:rPr>
                <w:rFonts w:ascii="GHEA Grapalat" w:hAnsi="GHEA Grapalat" w:cs="Arial"/>
                <w:sz w:val="18"/>
                <w:szCs w:val="18"/>
              </w:rPr>
            </w:pPr>
            <w:r>
              <w:rPr>
                <w:rFonts w:ascii="GHEA Grapalat" w:hAnsi="GHEA Grapalat"/>
                <w:sz w:val="20"/>
              </w:rPr>
              <w:t>7</w:t>
            </w:r>
            <w:r w:rsidR="00B23864" w:rsidRPr="00A82A22">
              <w:rPr>
                <w:rFonts w:ascii="GHEA Grapalat" w:hAnsi="GHEA Grapalat"/>
                <w:sz w:val="20"/>
                <w:lang w:val="hy-AM"/>
              </w:rPr>
              <w:t>0</w:t>
            </w:r>
            <w:r w:rsidR="00B23864" w:rsidRPr="00A82A22">
              <w:rPr>
                <w:rFonts w:ascii="GHEA Grapalat" w:hAnsi="GHEA Grapalat"/>
                <w:sz w:val="20"/>
                <w:lang w:val="pt-BR"/>
              </w:rPr>
              <w:t>%</w:t>
            </w:r>
          </w:p>
        </w:tc>
        <w:tc>
          <w:tcPr>
            <w:tcW w:w="850" w:type="dxa"/>
          </w:tcPr>
          <w:p w14:paraId="7163D109" w14:textId="77777777" w:rsidR="00B23864" w:rsidRPr="00AE2768" w:rsidRDefault="00B23864" w:rsidP="008912CD">
            <w:pPr>
              <w:jc w:val="center"/>
              <w:rPr>
                <w:rFonts w:ascii="GHEA Grapalat" w:hAnsi="GHEA Grapalat"/>
                <w:sz w:val="20"/>
                <w:lang w:val="pt-BR"/>
              </w:rPr>
            </w:pPr>
          </w:p>
          <w:p w14:paraId="1D574A5F" w14:textId="77777777" w:rsidR="00B23864" w:rsidRPr="00AE2768" w:rsidRDefault="00B23864" w:rsidP="008912CD">
            <w:pPr>
              <w:jc w:val="center"/>
              <w:rPr>
                <w:rFonts w:ascii="GHEA Grapalat" w:hAnsi="GHEA Grapalat"/>
                <w:sz w:val="20"/>
                <w:lang w:val="pt-BR"/>
              </w:rPr>
            </w:pPr>
          </w:p>
          <w:p w14:paraId="38CCDAFB" w14:textId="77777777" w:rsidR="00B23864" w:rsidRPr="00AE2768" w:rsidRDefault="00A44736" w:rsidP="008912CD">
            <w:pPr>
              <w:jc w:val="center"/>
              <w:rPr>
                <w:rFonts w:ascii="GHEA Grapalat" w:hAnsi="GHEA Grapalat" w:cs="Arial"/>
                <w:sz w:val="18"/>
                <w:szCs w:val="18"/>
                <w:lang w:val="pt-BR"/>
              </w:rPr>
            </w:pPr>
            <w:r>
              <w:rPr>
                <w:rFonts w:ascii="GHEA Grapalat" w:hAnsi="GHEA Grapalat"/>
                <w:sz w:val="20"/>
              </w:rPr>
              <w:t>8</w:t>
            </w:r>
            <w:r w:rsidR="00B23864" w:rsidRPr="00A82A22">
              <w:rPr>
                <w:rFonts w:ascii="GHEA Grapalat" w:hAnsi="GHEA Grapalat"/>
                <w:sz w:val="20"/>
                <w:lang w:val="hy-AM"/>
              </w:rPr>
              <w:t>0</w:t>
            </w:r>
            <w:r w:rsidR="00B23864" w:rsidRPr="00A82A22">
              <w:rPr>
                <w:rFonts w:ascii="GHEA Grapalat" w:hAnsi="GHEA Grapalat"/>
                <w:sz w:val="20"/>
                <w:lang w:val="pt-BR"/>
              </w:rPr>
              <w:t>%</w:t>
            </w:r>
            <w:r w:rsidR="00B23864" w:rsidRPr="00AE2768">
              <w:rPr>
                <w:rFonts w:ascii="GHEA Grapalat" w:hAnsi="GHEA Grapalat"/>
                <w:sz w:val="20"/>
                <w:lang w:val="pt-BR"/>
              </w:rPr>
              <w:t xml:space="preserve"> </w:t>
            </w:r>
          </w:p>
        </w:tc>
        <w:tc>
          <w:tcPr>
            <w:tcW w:w="992" w:type="dxa"/>
          </w:tcPr>
          <w:p w14:paraId="25F99911" w14:textId="77777777" w:rsidR="00B23864" w:rsidRPr="00AE2768" w:rsidRDefault="00B23864" w:rsidP="008912CD">
            <w:pPr>
              <w:jc w:val="center"/>
              <w:rPr>
                <w:rFonts w:ascii="GHEA Grapalat" w:hAnsi="GHEA Grapalat"/>
                <w:sz w:val="20"/>
                <w:lang w:val="pt-BR"/>
              </w:rPr>
            </w:pPr>
          </w:p>
          <w:p w14:paraId="7371D865" w14:textId="77777777" w:rsidR="00B23864" w:rsidRPr="00AE2768" w:rsidRDefault="00B23864" w:rsidP="008912CD">
            <w:pPr>
              <w:jc w:val="center"/>
              <w:rPr>
                <w:rFonts w:ascii="GHEA Grapalat" w:hAnsi="GHEA Grapalat"/>
                <w:sz w:val="20"/>
                <w:lang w:val="pt-BR"/>
              </w:rPr>
            </w:pPr>
          </w:p>
          <w:p w14:paraId="718795DF" w14:textId="77777777" w:rsidR="00B23864" w:rsidRPr="00AE2768" w:rsidRDefault="00A44736" w:rsidP="008912CD">
            <w:pPr>
              <w:jc w:val="center"/>
              <w:rPr>
                <w:rFonts w:ascii="GHEA Grapalat" w:hAnsi="GHEA Grapalat" w:cs="Arial"/>
                <w:sz w:val="18"/>
                <w:szCs w:val="18"/>
                <w:lang w:val="pt-BR"/>
              </w:rPr>
            </w:pPr>
            <w:r>
              <w:rPr>
                <w:rFonts w:ascii="GHEA Grapalat" w:hAnsi="GHEA Grapalat"/>
                <w:sz w:val="20"/>
              </w:rPr>
              <w:t>9</w:t>
            </w:r>
            <w:r w:rsidR="00B23864" w:rsidRPr="00A82A22">
              <w:rPr>
                <w:rFonts w:ascii="GHEA Grapalat" w:hAnsi="GHEA Grapalat"/>
                <w:sz w:val="20"/>
                <w:lang w:val="hy-AM"/>
              </w:rPr>
              <w:t>0</w:t>
            </w:r>
            <w:r w:rsidR="00B23864" w:rsidRPr="00A82A22">
              <w:rPr>
                <w:rFonts w:ascii="GHEA Grapalat" w:hAnsi="GHEA Grapalat"/>
                <w:sz w:val="20"/>
                <w:lang w:val="pt-BR"/>
              </w:rPr>
              <w:t>%</w:t>
            </w:r>
          </w:p>
        </w:tc>
        <w:tc>
          <w:tcPr>
            <w:tcW w:w="1134" w:type="dxa"/>
          </w:tcPr>
          <w:p w14:paraId="798D7D86" w14:textId="77777777" w:rsidR="00B23864" w:rsidRPr="00AE2768" w:rsidRDefault="00B23864" w:rsidP="008912CD">
            <w:pPr>
              <w:jc w:val="center"/>
              <w:rPr>
                <w:rFonts w:ascii="GHEA Grapalat" w:hAnsi="GHEA Grapalat"/>
                <w:sz w:val="20"/>
                <w:lang w:val="pt-BR"/>
              </w:rPr>
            </w:pPr>
          </w:p>
          <w:p w14:paraId="44158513" w14:textId="77777777" w:rsidR="00B23864" w:rsidRPr="00AE2768" w:rsidRDefault="00B23864" w:rsidP="008912CD">
            <w:pPr>
              <w:jc w:val="center"/>
              <w:rPr>
                <w:rFonts w:ascii="GHEA Grapalat" w:hAnsi="GHEA Grapalat"/>
                <w:sz w:val="20"/>
                <w:lang w:val="pt-BR"/>
              </w:rPr>
            </w:pPr>
          </w:p>
          <w:p w14:paraId="089F0C70" w14:textId="77777777" w:rsidR="00B23864" w:rsidRPr="00AE2768" w:rsidRDefault="00B23864" w:rsidP="008912CD">
            <w:pPr>
              <w:jc w:val="center"/>
              <w:rPr>
                <w:rFonts w:ascii="GHEA Grapalat" w:hAnsi="GHEA Grapalat" w:cs="Arial"/>
                <w:sz w:val="18"/>
                <w:szCs w:val="18"/>
                <w:lang w:val="pt-BR"/>
              </w:rPr>
            </w:pPr>
            <w:r>
              <w:rPr>
                <w:rFonts w:ascii="GHEA Grapalat" w:hAnsi="GHEA Grapalat"/>
                <w:sz w:val="20"/>
                <w:lang w:val="hy-AM"/>
              </w:rPr>
              <w:t>100</w:t>
            </w:r>
            <w:r w:rsidRPr="00AE2768">
              <w:rPr>
                <w:rFonts w:ascii="GHEA Grapalat" w:hAnsi="GHEA Grapalat"/>
                <w:sz w:val="20"/>
                <w:lang w:val="pt-BR"/>
              </w:rPr>
              <w:t>%</w:t>
            </w:r>
          </w:p>
        </w:tc>
        <w:tc>
          <w:tcPr>
            <w:tcW w:w="1409" w:type="dxa"/>
          </w:tcPr>
          <w:p w14:paraId="58ACD2B1" w14:textId="77777777" w:rsidR="00B23864" w:rsidRPr="00AE2768" w:rsidRDefault="00B23864" w:rsidP="008912CD">
            <w:pPr>
              <w:jc w:val="center"/>
              <w:rPr>
                <w:rFonts w:ascii="GHEA Grapalat" w:hAnsi="GHEA Grapalat"/>
                <w:sz w:val="20"/>
                <w:lang w:val="pt-BR"/>
              </w:rPr>
            </w:pPr>
          </w:p>
          <w:p w14:paraId="791BBE5E" w14:textId="77777777" w:rsidR="00B23864" w:rsidRPr="00AE2768" w:rsidRDefault="00B23864" w:rsidP="008912CD">
            <w:pPr>
              <w:jc w:val="center"/>
              <w:rPr>
                <w:rFonts w:ascii="GHEA Grapalat" w:hAnsi="GHEA Grapalat"/>
                <w:sz w:val="20"/>
                <w:lang w:val="pt-BR"/>
              </w:rPr>
            </w:pPr>
          </w:p>
          <w:p w14:paraId="386315D5" w14:textId="77777777" w:rsidR="00B23864" w:rsidRPr="00AE2768" w:rsidRDefault="00B23864" w:rsidP="008912CD">
            <w:pPr>
              <w:jc w:val="center"/>
              <w:rPr>
                <w:rFonts w:ascii="GHEA Grapalat" w:hAnsi="GHEA Grapalat"/>
                <w:b/>
                <w:lang w:val="pt-BR"/>
              </w:rPr>
            </w:pPr>
            <w:r w:rsidRPr="00A82A22">
              <w:rPr>
                <w:rFonts w:ascii="GHEA Grapalat" w:hAnsi="GHEA Grapalat"/>
                <w:sz w:val="20"/>
                <w:lang w:val="hy-AM"/>
              </w:rPr>
              <w:t>100</w:t>
            </w:r>
            <w:r w:rsidRPr="00A82A22">
              <w:rPr>
                <w:rFonts w:ascii="GHEA Grapalat" w:hAnsi="GHEA Grapalat"/>
                <w:sz w:val="20"/>
                <w:lang w:val="pt-BR"/>
              </w:rPr>
              <w:t>%</w:t>
            </w:r>
          </w:p>
        </w:tc>
      </w:tr>
    </w:tbl>
    <w:p w14:paraId="36CC450D" w14:textId="77777777"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14:paraId="59617736" w14:textId="77777777" w:rsidTr="00E22E51">
        <w:trPr>
          <w:jc w:val="center"/>
        </w:trPr>
        <w:tc>
          <w:tcPr>
            <w:tcW w:w="4536" w:type="dxa"/>
          </w:tcPr>
          <w:p w14:paraId="5581D7B7"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14:paraId="713D7912"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5E5A8F77" w14:textId="77777777"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533E9FAC"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14:paraId="2480625A" w14:textId="77777777" w:rsidR="00071D1C" w:rsidRPr="00B138F3" w:rsidRDefault="00071D1C" w:rsidP="00B46D58">
            <w:pPr>
              <w:widowControl w:val="0"/>
              <w:spacing w:after="160"/>
              <w:jc w:val="center"/>
              <w:rPr>
                <w:rFonts w:ascii="GHEA Grapalat" w:hAnsi="GHEA Grapalat"/>
              </w:rPr>
            </w:pPr>
          </w:p>
        </w:tc>
        <w:tc>
          <w:tcPr>
            <w:tcW w:w="4343" w:type="dxa"/>
          </w:tcPr>
          <w:p w14:paraId="6C49DA81"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14:paraId="68506F76"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70D0F195" w14:textId="77777777"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1AD0DAAA"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14:paraId="0B272917" w14:textId="77777777"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14:paraId="785FFBFE"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14:paraId="155338A9"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34B168C3" w14:textId="77777777"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14:paraId="10B813A3" w14:textId="77777777" w:rsidTr="007A2020">
        <w:trPr>
          <w:tblCellSpacing w:w="7" w:type="dxa"/>
          <w:jc w:val="center"/>
        </w:trPr>
        <w:tc>
          <w:tcPr>
            <w:tcW w:w="0" w:type="auto"/>
            <w:vAlign w:val="center"/>
          </w:tcPr>
          <w:p w14:paraId="150CD19E" w14:textId="77777777"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14:paraId="27D24688"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14:paraId="48E8A8B8"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14:paraId="209D8877"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14:paraId="56890D1A"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14:paraId="62C89069"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14:paraId="4358F08C"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14:paraId="461113FC"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18387E52"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4A52C61D"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14:paraId="64871475"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14:paraId="2D28C91C"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14:paraId="00D60D3D" w14:textId="77777777" w:rsidR="0038400D" w:rsidRPr="00B138F3" w:rsidRDefault="0038400D" w:rsidP="00B46D58">
      <w:pPr>
        <w:widowControl w:val="0"/>
        <w:spacing w:after="160"/>
        <w:ind w:firstLine="375"/>
        <w:rPr>
          <w:rFonts w:ascii="GHEA Grapalat" w:hAnsi="GHEA Grapalat"/>
          <w:iCs/>
        </w:rPr>
      </w:pPr>
    </w:p>
    <w:p w14:paraId="2EC69967" w14:textId="77777777"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14:paraId="13F7DFC2" w14:textId="77777777"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14:paraId="274FE491" w14:textId="77777777" w:rsidR="0038400D" w:rsidRPr="00B138F3" w:rsidRDefault="0038400D" w:rsidP="00B46D58">
      <w:pPr>
        <w:pStyle w:val="BodyTextIndent"/>
        <w:widowControl w:val="0"/>
        <w:spacing w:after="160" w:line="240" w:lineRule="auto"/>
        <w:ind w:firstLine="0"/>
        <w:jc w:val="center"/>
        <w:rPr>
          <w:rFonts w:ascii="GHEA Grapalat" w:hAnsi="GHEA Grapalat"/>
          <w:b/>
          <w:bCs/>
          <w:iCs/>
          <w:sz w:val="24"/>
          <w:szCs w:val="24"/>
        </w:rPr>
      </w:pPr>
    </w:p>
    <w:p w14:paraId="3F004AA8" w14:textId="77777777" w:rsidR="0038400D" w:rsidRPr="00B138F3"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14:paraId="093CE52A" w14:textId="77777777"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14:paraId="00303B0D" w14:textId="77777777"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14:paraId="55561D71" w14:textId="77777777"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14:paraId="63B448F9" w14:textId="77777777"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14:paraId="16606747" w14:textId="77777777"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14:paraId="0675EFDD" w14:textId="77777777" w:rsidTr="00AB4EAB">
        <w:trPr>
          <w:jc w:val="center"/>
        </w:trPr>
        <w:tc>
          <w:tcPr>
            <w:tcW w:w="442" w:type="dxa"/>
            <w:vMerge w:val="restart"/>
            <w:shd w:val="clear" w:color="auto" w:fill="auto"/>
            <w:vAlign w:val="center"/>
          </w:tcPr>
          <w:p w14:paraId="0B66DB13"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14:paraId="03EF17EF" w14:textId="77777777"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14:paraId="005912FD" w14:textId="77777777" w:rsidTr="00AB4EAB">
        <w:trPr>
          <w:jc w:val="center"/>
        </w:trPr>
        <w:tc>
          <w:tcPr>
            <w:tcW w:w="442" w:type="dxa"/>
            <w:vMerge/>
            <w:shd w:val="clear" w:color="auto" w:fill="auto"/>
          </w:tcPr>
          <w:p w14:paraId="757FA20F"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14:paraId="3C79232B"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14:paraId="0E46FD12"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14:paraId="546743D9"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14:paraId="18A2D166"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14:paraId="3947E94E" w14:textId="77777777"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 xml:space="preserve">умма, подлежащая уплате (тыс. </w:t>
            </w:r>
            <w:proofErr w:type="spellStart"/>
            <w:r w:rsidR="0038400D" w:rsidRPr="00B138F3">
              <w:rPr>
                <w:rFonts w:ascii="GHEA Grapalat" w:hAnsi="GHEA Grapalat"/>
                <w:sz w:val="16"/>
                <w:szCs w:val="16"/>
              </w:rPr>
              <w:t>драмов</w:t>
            </w:r>
            <w:proofErr w:type="spellEnd"/>
            <w:r w:rsidR="0038400D" w:rsidRPr="00B138F3">
              <w:rPr>
                <w:rFonts w:ascii="GHEA Grapalat" w:hAnsi="GHEA Grapalat"/>
                <w:sz w:val="16"/>
                <w:szCs w:val="16"/>
              </w:rPr>
              <w:t>)</w:t>
            </w:r>
          </w:p>
        </w:tc>
        <w:tc>
          <w:tcPr>
            <w:tcW w:w="1333" w:type="dxa"/>
            <w:vMerge w:val="restart"/>
            <w:shd w:val="clear" w:color="auto" w:fill="auto"/>
            <w:vAlign w:val="center"/>
          </w:tcPr>
          <w:p w14:paraId="16CE3878" w14:textId="77777777"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14:paraId="4089AF53" w14:textId="77777777" w:rsidTr="00AB4EAB">
        <w:trPr>
          <w:trHeight w:val="1105"/>
          <w:jc w:val="center"/>
        </w:trPr>
        <w:tc>
          <w:tcPr>
            <w:tcW w:w="442" w:type="dxa"/>
            <w:vMerge/>
            <w:tcBorders>
              <w:bottom w:val="single" w:sz="4" w:space="0" w:color="auto"/>
            </w:tcBorders>
            <w:shd w:val="clear" w:color="auto" w:fill="auto"/>
          </w:tcPr>
          <w:p w14:paraId="743A1AA5"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14:paraId="741D289F"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14:paraId="1DAC4D95"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14:paraId="7628FD4E"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1D8A91AC"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14:paraId="68034288"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601C4D72"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14:paraId="38D3F9C9"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14:paraId="37227906"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B138F3" w14:paraId="485429C0" w14:textId="77777777" w:rsidTr="00AB4EAB">
        <w:trPr>
          <w:jc w:val="center"/>
        </w:trPr>
        <w:tc>
          <w:tcPr>
            <w:tcW w:w="442" w:type="dxa"/>
            <w:shd w:val="clear" w:color="auto" w:fill="auto"/>
            <w:vAlign w:val="center"/>
          </w:tcPr>
          <w:p w14:paraId="7D17DC50"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14:paraId="176BEF1D"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14:paraId="22C0DD5D"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14:paraId="5BF90A9B"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14:paraId="7C18C3A2"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14:paraId="5D160A32"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14:paraId="3192132E"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14:paraId="4BF69E95"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14:paraId="4F2E8FEC"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B138F3" w14:paraId="18A57724" w14:textId="77777777" w:rsidTr="00AB4EAB">
        <w:trPr>
          <w:jc w:val="center"/>
        </w:trPr>
        <w:tc>
          <w:tcPr>
            <w:tcW w:w="442" w:type="dxa"/>
            <w:shd w:val="clear" w:color="auto" w:fill="auto"/>
          </w:tcPr>
          <w:p w14:paraId="5FD27C7F"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14:paraId="28FEF47F"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14:paraId="57F6763D"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14:paraId="2522F4A7"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14:paraId="49107320"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14:paraId="171D5EE8"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14:paraId="5CCE9A4F"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14:paraId="7D02B318"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14:paraId="6B9D9D39"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bl>
    <w:p w14:paraId="1ED8550E" w14:textId="77777777" w:rsidR="0038400D" w:rsidRPr="00B138F3" w:rsidRDefault="0038400D" w:rsidP="00B46D58">
      <w:pPr>
        <w:widowControl w:val="0"/>
        <w:spacing w:after="160"/>
        <w:ind w:firstLine="375"/>
        <w:jc w:val="both"/>
        <w:rPr>
          <w:rFonts w:ascii="GHEA Grapalat" w:hAnsi="GHEA Grapalat" w:cs="Arial"/>
          <w:iCs/>
          <w:lang w:val="en-US"/>
        </w:rPr>
      </w:pPr>
    </w:p>
    <w:p w14:paraId="6C43BDAB" w14:textId="77777777"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B138F3">
        <w:rPr>
          <w:rFonts w:ascii="GHEA Grapalat" w:hAnsi="GHEA Grapalat"/>
          <w:snapToGrid w:val="0"/>
        </w:rPr>
        <w:t>Акта,</w:t>
      </w:r>
      <w:r w:rsidRPr="00B138F3">
        <w:rPr>
          <w:rFonts w:ascii="GHEA Grapalat" w:hAnsi="GHEA Grapalat"/>
        </w:rPr>
        <w:t>являются</w:t>
      </w:r>
      <w:proofErr w:type="spellEnd"/>
      <w:r w:rsidRPr="00B138F3">
        <w:rPr>
          <w:rFonts w:ascii="GHEA Grapalat" w:hAnsi="GHEA Grapalat"/>
        </w:rPr>
        <w:t xml:space="preserve"> составляющей частью настоящего Акта и прилагаются.</w:t>
      </w:r>
    </w:p>
    <w:p w14:paraId="7DD0432D" w14:textId="77777777"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14:paraId="37C81B5B" w14:textId="77777777" w:rsidTr="007A2020">
        <w:trPr>
          <w:trHeight w:val="266"/>
          <w:tblCellSpacing w:w="7" w:type="dxa"/>
          <w:jc w:val="center"/>
        </w:trPr>
        <w:tc>
          <w:tcPr>
            <w:tcW w:w="0" w:type="auto"/>
            <w:vAlign w:val="center"/>
          </w:tcPr>
          <w:p w14:paraId="39AE1181"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14:paraId="65E25AF3"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14:paraId="4F24BB47" w14:textId="77777777" w:rsidTr="007A2020">
        <w:trPr>
          <w:trHeight w:val="473"/>
          <w:tblCellSpacing w:w="7" w:type="dxa"/>
          <w:jc w:val="center"/>
        </w:trPr>
        <w:tc>
          <w:tcPr>
            <w:tcW w:w="0" w:type="auto"/>
            <w:vAlign w:val="center"/>
          </w:tcPr>
          <w:p w14:paraId="12CE4E4C" w14:textId="77777777"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14:paraId="0F9E8417" w14:textId="77777777"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14:paraId="4F3E2EF6"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14:paraId="1F9C6D95" w14:textId="77777777"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14:paraId="3AC58332" w14:textId="77777777" w:rsidTr="007A2020">
        <w:trPr>
          <w:trHeight w:val="503"/>
          <w:tblCellSpacing w:w="7" w:type="dxa"/>
          <w:jc w:val="center"/>
        </w:trPr>
        <w:tc>
          <w:tcPr>
            <w:tcW w:w="0" w:type="auto"/>
            <w:vAlign w:val="center"/>
          </w:tcPr>
          <w:p w14:paraId="4F317DF1"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14:paraId="38B956A6" w14:textId="77777777"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14:paraId="393DFED0"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14:paraId="1A65499B" w14:textId="77777777"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14:paraId="17A91DEF" w14:textId="77777777" w:rsidTr="007A2020">
        <w:trPr>
          <w:trHeight w:val="281"/>
          <w:tblCellSpacing w:w="7" w:type="dxa"/>
          <w:jc w:val="center"/>
        </w:trPr>
        <w:tc>
          <w:tcPr>
            <w:tcW w:w="0" w:type="auto"/>
            <w:vAlign w:val="center"/>
          </w:tcPr>
          <w:p w14:paraId="4646DE5E"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14:paraId="27CDA7BF"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14:paraId="4DEE219B" w14:textId="77777777" w:rsidR="00196F14" w:rsidRPr="00B138F3" w:rsidRDefault="00196F14" w:rsidP="00B46D58">
      <w:pPr>
        <w:widowControl w:val="0"/>
        <w:spacing w:after="160"/>
        <w:jc w:val="right"/>
        <w:rPr>
          <w:rFonts w:ascii="GHEA Grapalat" w:hAnsi="GHEA Grapalat" w:cs="Sylfaen"/>
          <w:b/>
        </w:rPr>
      </w:pPr>
    </w:p>
    <w:p w14:paraId="438C1199" w14:textId="77777777" w:rsidR="00196F14" w:rsidRPr="00B138F3" w:rsidRDefault="00196F14" w:rsidP="00B46D58">
      <w:pPr>
        <w:rPr>
          <w:rFonts w:ascii="GHEA Grapalat" w:hAnsi="GHEA Grapalat" w:cs="Sylfaen"/>
          <w:b/>
        </w:rPr>
      </w:pPr>
      <w:r w:rsidRPr="00B138F3">
        <w:rPr>
          <w:rFonts w:ascii="GHEA Grapalat" w:hAnsi="GHEA Grapalat" w:cs="Sylfaen"/>
          <w:b/>
        </w:rPr>
        <w:br w:type="page"/>
      </w:r>
    </w:p>
    <w:p w14:paraId="6F8BEFB3" w14:textId="77777777"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14:paraId="66778D0D" w14:textId="77777777"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14:paraId="136B22A3"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p>
    <w:p w14:paraId="101C84CF" w14:textId="77777777"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14:paraId="311FB884"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14:paraId="28F66616" w14:textId="77777777" w:rsidR="00071D1C" w:rsidRPr="00B138F3" w:rsidRDefault="00071D1C" w:rsidP="00B46D58">
      <w:pPr>
        <w:widowControl w:val="0"/>
        <w:tabs>
          <w:tab w:val="left" w:pos="360"/>
          <w:tab w:val="left" w:pos="540"/>
        </w:tabs>
        <w:spacing w:after="160"/>
        <w:jc w:val="center"/>
        <w:rPr>
          <w:rFonts w:ascii="GHEA Grapalat" w:hAnsi="GHEA Grapalat" w:cs="Sylfaen"/>
        </w:rPr>
      </w:pPr>
    </w:p>
    <w:p w14:paraId="0FB7346F" w14:textId="77777777"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14:paraId="02634305" w14:textId="77777777"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14:paraId="350ECF3D" w14:textId="77777777"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14:paraId="14312863" w14:textId="77777777"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14:paraId="3CE7248C" w14:textId="77777777"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14:paraId="0A71ECC0" w14:textId="77777777"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14:paraId="4F9425B7" w14:textId="77777777"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14:paraId="69D48A0B"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0177BE84" w14:textId="77777777"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14:paraId="1DFB4436"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9C0BBC4" w14:textId="77777777"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11EFFF22" w14:textId="77777777"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3F1B8648" w14:textId="77777777"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14:paraId="1C450CFD"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4B748D1B" w14:textId="77777777"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51561535" w14:textId="77777777"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6E786845" w14:textId="77777777" w:rsidR="00071D1C" w:rsidRPr="00B138F3" w:rsidRDefault="00071D1C" w:rsidP="00B46D58">
            <w:pPr>
              <w:widowControl w:val="0"/>
              <w:spacing w:after="120"/>
              <w:jc w:val="center"/>
              <w:rPr>
                <w:rFonts w:ascii="GHEA Grapalat" w:hAnsi="GHEA Grapalat" w:cs="Sylfaen"/>
                <w:sz w:val="20"/>
                <w:szCs w:val="20"/>
              </w:rPr>
            </w:pPr>
          </w:p>
        </w:tc>
      </w:tr>
      <w:tr w:rsidR="00071D1C" w:rsidRPr="00B138F3" w14:paraId="3976A333"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20100B5F" w14:textId="77777777"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2290FD9A" w14:textId="77777777"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F5DB85D" w14:textId="77777777" w:rsidR="00071D1C" w:rsidRPr="00B138F3" w:rsidRDefault="00071D1C" w:rsidP="00B46D58">
            <w:pPr>
              <w:widowControl w:val="0"/>
              <w:spacing w:after="120"/>
              <w:jc w:val="center"/>
              <w:rPr>
                <w:rFonts w:ascii="GHEA Grapalat" w:hAnsi="GHEA Grapalat" w:cs="Sylfaen"/>
                <w:sz w:val="20"/>
                <w:szCs w:val="20"/>
              </w:rPr>
            </w:pPr>
          </w:p>
        </w:tc>
      </w:tr>
    </w:tbl>
    <w:p w14:paraId="175FA615" w14:textId="77777777" w:rsidR="00071D1C" w:rsidRPr="00B138F3" w:rsidRDefault="00071D1C" w:rsidP="00B46D58">
      <w:pPr>
        <w:widowControl w:val="0"/>
        <w:tabs>
          <w:tab w:val="left" w:pos="360"/>
          <w:tab w:val="left" w:pos="540"/>
        </w:tabs>
        <w:spacing w:after="160"/>
        <w:jc w:val="both"/>
        <w:rPr>
          <w:rFonts w:ascii="GHEA Grapalat" w:hAnsi="GHEA Grapalat" w:cs="Sylfaen"/>
        </w:rPr>
      </w:pPr>
    </w:p>
    <w:p w14:paraId="4B734334"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14:paraId="1FE5F7FC" w14:textId="77777777" w:rsidR="00B138F3" w:rsidRDefault="00B138F3" w:rsidP="00B138F3">
      <w:pPr>
        <w:rPr>
          <w:rFonts w:ascii="GHEA Grapalat" w:hAnsi="GHEA Grapalat"/>
        </w:rPr>
      </w:pPr>
      <w:r>
        <w:rPr>
          <w:rFonts w:ascii="GHEA Grapalat" w:hAnsi="GHEA Grapalat"/>
        </w:rPr>
        <w:t xml:space="preserve">                                                       </w:t>
      </w:r>
    </w:p>
    <w:p w14:paraId="54674D12" w14:textId="77777777"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14:paraId="1A04932B" w14:textId="77777777"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14:paraId="3A4443CE" w14:textId="77777777" w:rsidTr="007072C5">
        <w:tc>
          <w:tcPr>
            <w:tcW w:w="4450" w:type="dxa"/>
          </w:tcPr>
          <w:p w14:paraId="3C8E941D"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14:paraId="44D4FEEB"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14:paraId="67EA05C8" w14:textId="77777777"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14:paraId="17ECC298" w14:textId="77777777"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14:paraId="08990BC1" w14:textId="77777777" w:rsidTr="00E22E51">
        <w:trPr>
          <w:tblCellSpacing w:w="7" w:type="dxa"/>
          <w:jc w:val="center"/>
        </w:trPr>
        <w:tc>
          <w:tcPr>
            <w:tcW w:w="0" w:type="auto"/>
            <w:vAlign w:val="center"/>
          </w:tcPr>
          <w:p w14:paraId="70F1FB23"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14:paraId="0E3C5738"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14:paraId="3BEAA93B"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14:paraId="346B0484"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14:paraId="22CF9A5E" w14:textId="77777777" w:rsidTr="00E22E51">
        <w:trPr>
          <w:tblCellSpacing w:w="7" w:type="dxa"/>
          <w:jc w:val="center"/>
        </w:trPr>
        <w:tc>
          <w:tcPr>
            <w:tcW w:w="0" w:type="auto"/>
            <w:vAlign w:val="center"/>
          </w:tcPr>
          <w:p w14:paraId="7264AFBF"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14:paraId="1BB71AEA"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14:paraId="5A904578"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14:paraId="6BC5EADA"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14:paraId="1161D4A7" w14:textId="77777777"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30DED7" w14:textId="77777777" w:rsidR="00F34743" w:rsidRDefault="00F34743">
      <w:r>
        <w:separator/>
      </w:r>
    </w:p>
  </w:endnote>
  <w:endnote w:type="continuationSeparator" w:id="0">
    <w:p w14:paraId="2677D1D3" w14:textId="77777777" w:rsidR="00F34743" w:rsidRDefault="00F347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Arial"/>
    <w:charset w:val="00"/>
    <w:family w:val="auto"/>
    <w:pitch w:val="variable"/>
    <w:sig w:usb0="00000001" w:usb1="00000000" w:usb2="00000000" w:usb3="00000000" w:csb0="0000001B" w:csb1="00000000"/>
  </w:font>
  <w:font w:name="Arial AMU">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94027879"/>
      <w:docPartObj>
        <w:docPartGallery w:val="Page Numbers (Bottom of Page)"/>
        <w:docPartUnique/>
      </w:docPartObj>
    </w:sdtPr>
    <w:sdtEndPr>
      <w:rPr>
        <w:rFonts w:ascii="GHEA Grapalat" w:hAnsi="GHEA Grapalat"/>
        <w:sz w:val="24"/>
        <w:szCs w:val="24"/>
      </w:rPr>
    </w:sdtEndPr>
    <w:sdtContent>
      <w:p w14:paraId="6B39277A" w14:textId="77777777" w:rsidR="00ED5077" w:rsidRPr="00C861E9" w:rsidRDefault="00ED5077">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Pr>
            <w:rFonts w:ascii="GHEA Grapalat" w:hAnsi="GHEA Grapalat"/>
            <w:noProof/>
            <w:sz w:val="24"/>
            <w:szCs w:val="24"/>
          </w:rPr>
          <w:t>68</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EC9A65" w14:textId="77777777" w:rsidR="00F34743" w:rsidRDefault="00F34743">
      <w:r>
        <w:separator/>
      </w:r>
    </w:p>
  </w:footnote>
  <w:footnote w:type="continuationSeparator" w:id="0">
    <w:p w14:paraId="753933F0" w14:textId="77777777" w:rsidR="00F34743" w:rsidRDefault="00F34743">
      <w:r>
        <w:continuationSeparator/>
      </w:r>
    </w:p>
  </w:footnote>
  <w:footnote w:id="1">
    <w:p w14:paraId="04D7E6B0" w14:textId="77777777" w:rsidR="00ED5077" w:rsidRPr="008842CE" w:rsidRDefault="00ED5077" w:rsidP="008842CE">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2">
    <w:p w14:paraId="69B9AD8D" w14:textId="77777777" w:rsidR="00ED5077" w:rsidRPr="00CD6B60" w:rsidRDefault="00ED5077"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1343DC3B" w14:textId="77777777" w:rsidR="00ED5077" w:rsidRPr="00CD6B60" w:rsidRDefault="00ED5077"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w:t>
      </w:r>
      <w:proofErr w:type="spellStart"/>
      <w:r w:rsidRPr="00CD6B60">
        <w:rPr>
          <w:rFonts w:ascii="GHEA Grapalat" w:hAnsi="GHEA Grapalat"/>
          <w:i/>
          <w:sz w:val="20"/>
          <w:szCs w:val="20"/>
        </w:rPr>
        <w:t>процедуру.Разъяснение</w:t>
      </w:r>
      <w:proofErr w:type="spellEnd"/>
      <w:r w:rsidRPr="00CD6B60">
        <w:rPr>
          <w:rFonts w:ascii="GHEA Grapalat" w:hAnsi="GHEA Grapalat"/>
          <w:i/>
          <w:sz w:val="20"/>
          <w:szCs w:val="20"/>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2D648D64" w14:textId="77777777" w:rsidR="00ED5077" w:rsidRPr="00CD6B60" w:rsidRDefault="00ED5077"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0590F386" w14:textId="77777777" w:rsidR="00ED5077" w:rsidRPr="00CD6B60" w:rsidRDefault="00ED5077"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14:paraId="24DB0604" w14:textId="77777777" w:rsidR="00ED5077" w:rsidRPr="0049623A" w:rsidDel="00932115" w:rsidRDefault="00ED5077" w:rsidP="00AF1F59">
      <w:pPr>
        <w:pStyle w:val="FootnoteText"/>
        <w:jc w:val="both"/>
        <w:rPr>
          <w:del w:id="0" w:author="Inesa Kocharyan" w:date="2019-10-29T12:18:00Z"/>
        </w:rPr>
      </w:pPr>
      <w:r>
        <w:rPr>
          <w:rStyle w:val="FootnoteReference"/>
        </w:rPr>
        <w:t>7</w:t>
      </w:r>
      <w:r>
        <w:t xml:space="preserve"> </w:t>
      </w:r>
      <w:r w:rsidRPr="00D3436F">
        <w:rPr>
          <w:rFonts w:ascii="GHEA Grapalat" w:hAnsi="GHEA Grapalat"/>
          <w:i/>
        </w:rPr>
        <w:t xml:space="preserve">Если настоящим Приглашением не предусматривается представление информации относительно товарного знака, </w:t>
      </w:r>
      <w:r>
        <w:rPr>
          <w:rFonts w:ascii="GHEA Grapalat" w:hAnsi="GHEA Grapalat"/>
          <w:i/>
        </w:rPr>
        <w:t xml:space="preserve">фирменного наименования, марки и </w:t>
      </w:r>
      <w:r w:rsidRPr="00D3436F">
        <w:rPr>
          <w:rFonts w:ascii="GHEA Grapalat" w:hAnsi="GHEA Grapalat"/>
          <w:i/>
        </w:rPr>
        <w:t xml:space="preserve">наименования производителя, , то из подпункта исключаются слова " </w:t>
      </w:r>
      <w:r w:rsidRPr="00B101FF">
        <w:rPr>
          <w:rFonts w:ascii="GHEA Grapalat" w:hAnsi="GHEA Grapalat"/>
          <w:i/>
        </w:rPr>
        <w:t xml:space="preserve">а </w:t>
      </w:r>
      <w:r w:rsidRPr="00D3436F">
        <w:rPr>
          <w:rFonts w:ascii="GHEA Grapalat" w:hAnsi="GHEA Grapalat"/>
          <w:i/>
        </w:rPr>
        <w:t xml:space="preserve">также </w:t>
      </w:r>
      <w:r w:rsidRPr="000811C1">
        <w:rPr>
          <w:rFonts w:ascii="GHEA Grapalat" w:hAnsi="GHEA Grapalat"/>
          <w:i/>
        </w:rPr>
        <w:t>товарный знак, фирменное наименование, марка и наименование производителя</w:t>
      </w:r>
      <w:r w:rsidRPr="00D3436F" w:rsidDel="001C6688">
        <w:rPr>
          <w:rFonts w:ascii="GHEA Grapalat" w:hAnsi="GHEA Grapalat"/>
          <w:i/>
        </w:rPr>
        <w:t xml:space="preserve"> </w:t>
      </w:r>
      <w:r w:rsidRPr="00D3436F">
        <w:rPr>
          <w:rFonts w:ascii="GHEA Grapalat" w:hAnsi="GHEA Grapalat"/>
          <w:i/>
        </w:rPr>
        <w:t>".</w:t>
      </w:r>
    </w:p>
  </w:footnote>
  <w:footnote w:id="4">
    <w:p w14:paraId="018292FC" w14:textId="77777777" w:rsidR="00ED5077" w:rsidRPr="00FE2AA4" w:rsidRDefault="00ED5077">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5">
    <w:p w14:paraId="094D849F" w14:textId="77777777" w:rsidR="00ED5077" w:rsidRPr="0092041F" w:rsidRDefault="00ED5077" w:rsidP="00C67FAB">
      <w:pPr>
        <w:pStyle w:val="FootnoteText"/>
        <w:jc w:val="both"/>
        <w:rPr>
          <w:rFonts w:ascii="GHEA Grapalat" w:hAnsi="GHEA Grapalat"/>
          <w:i/>
        </w:rPr>
      </w:pPr>
      <w:r w:rsidRPr="00C67FAB">
        <w:rPr>
          <w:rStyle w:val="FootnoteReference"/>
          <w:rFonts w:ascii="GHEA Grapalat" w:hAnsi="GHEA Grapalat"/>
          <w:i/>
        </w:rPr>
        <w:t>12</w:t>
      </w:r>
      <w:r w:rsidRPr="00C67FAB">
        <w:rPr>
          <w:rFonts w:ascii="GHEA Grapalat" w:hAnsi="GHEA Grapalat"/>
          <w:i/>
        </w:rPr>
        <w:t xml:space="preserve"> Если цена закупленного по заявке на закупку товара не превышает 10 млн. </w:t>
      </w:r>
      <w:proofErr w:type="spellStart"/>
      <w:r w:rsidRPr="00C67FAB">
        <w:rPr>
          <w:rFonts w:ascii="GHEA Grapalat" w:hAnsi="GHEA Grapalat"/>
          <w:i/>
        </w:rPr>
        <w:t>драмов</w:t>
      </w:r>
      <w:proofErr w:type="spellEnd"/>
      <w:r w:rsidRPr="00C67FAB">
        <w:rPr>
          <w:rFonts w:ascii="GHEA Grapalat" w:hAnsi="GHEA Grapalat"/>
          <w:i/>
        </w:rPr>
        <w:t xml:space="preserve"> РА, то слова </w:t>
      </w:r>
      <w:r w:rsidRPr="0092041F">
        <w:rPr>
          <w:rFonts w:ascii="GHEA Grapalat" w:hAnsi="GHEA Grapalat" w:cs="Sylfaen"/>
          <w:i/>
          <w:sz w:val="16"/>
          <w:szCs w:val="16"/>
        </w:rPr>
        <w:t>“</w:t>
      </w:r>
      <w:r w:rsidRPr="00C67FAB">
        <w:rPr>
          <w:rFonts w:ascii="GHEA Grapalat" w:hAnsi="GHEA Grapalat"/>
          <w:i/>
        </w:rPr>
        <w:t xml:space="preserve">в виде банковской гарантии (приложение 4) </w:t>
      </w:r>
      <w:r w:rsidRPr="0092041F">
        <w:rPr>
          <w:rFonts w:ascii="GHEA Grapalat" w:hAnsi="GHEA Grapalat" w:cs="Sylfaen"/>
          <w:i/>
          <w:sz w:val="16"/>
          <w:szCs w:val="16"/>
        </w:rPr>
        <w:t>”</w:t>
      </w:r>
      <w:r>
        <w:rPr>
          <w:rFonts w:ascii="GHEA Grapalat" w:hAnsi="GHEA Grapalat" w:cs="Sylfaen"/>
          <w:i/>
          <w:sz w:val="16"/>
          <w:szCs w:val="16"/>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 </w:t>
      </w:r>
      <w:r w:rsidRPr="00CB0A01">
        <w:rPr>
          <w:rFonts w:ascii="GHEA Grapalat" w:hAnsi="GHEA Grapalat" w:cs="Sylfaen"/>
          <w:i/>
          <w:sz w:val="16"/>
          <w:szCs w:val="16"/>
        </w:rPr>
        <w:t>“</w:t>
      </w:r>
      <w:r w:rsidRPr="00C67FAB">
        <w:rPr>
          <w:rFonts w:ascii="GHEA Grapalat" w:hAnsi="GHEA Grapalat"/>
          <w:i/>
        </w:rPr>
        <w:t>в одностороннем порядке утвержденного заявления в виде неустойки (приложение 4.1) или наличных денег</w:t>
      </w:r>
      <w:r w:rsidRPr="0092041F">
        <w:rPr>
          <w:rFonts w:ascii="GHEA Grapalat" w:hAnsi="GHEA Grapalat" w:cs="Sylfaen"/>
          <w:i/>
          <w:sz w:val="16"/>
          <w:szCs w:val="16"/>
        </w:rPr>
        <w:t>”</w:t>
      </w:r>
    </w:p>
  </w:footnote>
  <w:footnote w:id="6">
    <w:p w14:paraId="7DE58EA4" w14:textId="77777777" w:rsidR="00ED5077" w:rsidRPr="00A31673" w:rsidRDefault="00ED5077">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7">
    <w:p w14:paraId="6A9E2ED6" w14:textId="77777777" w:rsidR="00ED5077" w:rsidRDefault="00ED5077"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14:paraId="5177B6B6" w14:textId="77777777" w:rsidR="00ED5077" w:rsidRDefault="00ED5077" w:rsidP="006B3E56">
      <w:pPr>
        <w:pStyle w:val="FootnoteText"/>
        <w:rPr>
          <w:rFonts w:asciiTheme="minorHAnsi" w:hAnsiTheme="minorHAnsi"/>
          <w:lang w:val="af-ZA"/>
        </w:rPr>
      </w:pPr>
    </w:p>
  </w:footnote>
  <w:footnote w:id="8">
    <w:p w14:paraId="78A93E54" w14:textId="77777777" w:rsidR="00ED5077" w:rsidRPr="00D3436F" w:rsidRDefault="00ED5077"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14:paraId="0FC91108" w14:textId="77777777" w:rsidR="00ED5077" w:rsidRPr="00D3436F" w:rsidRDefault="00ED5077">
      <w:pPr>
        <w:pStyle w:val="FootnoteText"/>
        <w:rPr>
          <w:lang w:val="es-ES"/>
        </w:rPr>
      </w:pPr>
    </w:p>
  </w:footnote>
  <w:footnote w:id="9">
    <w:p w14:paraId="2F9F24C4" w14:textId="77777777" w:rsidR="00ED5077" w:rsidRPr="008842CE" w:rsidRDefault="00ED5077" w:rsidP="003D2FE2">
      <w:pPr>
        <w:pStyle w:val="FootnoteText"/>
        <w:jc w:val="both"/>
      </w:pPr>
    </w:p>
  </w:footnote>
  <w:footnote w:id="10">
    <w:p w14:paraId="07524A46" w14:textId="77777777" w:rsidR="00ED5077" w:rsidRPr="008842CE" w:rsidRDefault="00ED5077" w:rsidP="000A214C">
      <w:pPr>
        <w:pStyle w:val="FootnoteText"/>
        <w:jc w:val="both"/>
      </w:pPr>
    </w:p>
  </w:footnote>
  <w:footnote w:id="11">
    <w:p w14:paraId="7AF81573" w14:textId="77777777" w:rsidR="00ED5077" w:rsidRPr="00D3436F" w:rsidRDefault="00ED5077" w:rsidP="00D3436F">
      <w:pPr>
        <w:pStyle w:val="FootnoteText"/>
        <w:widowControl w:val="0"/>
        <w:jc w:val="both"/>
        <w:rPr>
          <w:lang w:val="af-ZA"/>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2">
    <w:p w14:paraId="1A5BDB8F" w14:textId="77777777" w:rsidR="00ED5077" w:rsidRPr="00402BC3" w:rsidRDefault="00ED5077" w:rsidP="000D6018">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5102BD50" w14:textId="77777777" w:rsidR="00ED5077" w:rsidRPr="00552088" w:rsidRDefault="00ED5077"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71258106" w14:textId="77777777" w:rsidR="00ED5077" w:rsidRPr="00D3436F" w:rsidRDefault="00ED5077">
      <w:pPr>
        <w:pStyle w:val="FootnoteText"/>
        <w:rPr>
          <w:lang w:val="hy-AM"/>
        </w:rPr>
      </w:pPr>
    </w:p>
  </w:footnote>
  <w:footnote w:id="13">
    <w:p w14:paraId="46D3B0A6" w14:textId="77777777" w:rsidR="00ED5077" w:rsidRPr="00D3436F" w:rsidRDefault="00ED5077"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4">
    <w:p w14:paraId="422CB8AE" w14:textId="77777777" w:rsidR="00ED5077" w:rsidRPr="008842CE" w:rsidRDefault="00ED5077"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48B5C606" w14:textId="77777777" w:rsidR="00ED5077" w:rsidRPr="00D3436F" w:rsidRDefault="00ED5077">
      <w:pPr>
        <w:pStyle w:val="FootnoteText"/>
        <w:rPr>
          <w:lang w:val="hy-AM"/>
        </w:rPr>
      </w:pPr>
    </w:p>
  </w:footnote>
  <w:footnote w:id="15">
    <w:p w14:paraId="007AB3B8" w14:textId="77777777" w:rsidR="00ED5077" w:rsidRPr="00E861BF" w:rsidRDefault="00ED5077" w:rsidP="008842CE">
      <w:pPr>
        <w:pStyle w:val="FootnoteText"/>
        <w:widowControl w:val="0"/>
        <w:jc w:val="both"/>
        <w:rPr>
          <w:rFonts w:ascii="GHEA Grapalat" w:hAnsi="GHEA Grapalat"/>
          <w:i/>
        </w:rPr>
      </w:pPr>
      <w:r w:rsidRPr="00E861BF">
        <w:rPr>
          <w:rFonts w:ascii="GHEA Grapalat" w:hAnsi="GHEA Grapalat"/>
          <w:i/>
        </w:rPr>
        <w:t xml:space="preserve">* </w:t>
      </w:r>
    </w:p>
  </w:footnote>
  <w:footnote w:id="16">
    <w:p w14:paraId="7E4D3DA8" w14:textId="77777777" w:rsidR="00ED5077" w:rsidRPr="00E861BF" w:rsidRDefault="00ED5077" w:rsidP="00E50736">
      <w:pPr>
        <w:pStyle w:val="FootnoteText"/>
        <w:widowControl w:val="0"/>
        <w:jc w:val="both"/>
        <w:rPr>
          <w:rFonts w:ascii="GHEA Grapalat" w:hAnsi="GHEA Grapalat"/>
          <w:i/>
        </w:rPr>
      </w:pPr>
      <w:r w:rsidRPr="00E861BF">
        <w:rPr>
          <w:rFonts w:ascii="GHEA Grapalat" w:hAnsi="GHEA Grapalat"/>
          <w:i/>
        </w:rPr>
        <w:t xml:space="preserve">** </w:t>
      </w:r>
    </w:p>
    <w:p w14:paraId="74434F7D" w14:textId="77777777" w:rsidR="00ED5077" w:rsidRPr="00E861BF" w:rsidRDefault="00ED5077" w:rsidP="00B64ECA">
      <w:pPr>
        <w:pStyle w:val="FootnoteText"/>
        <w:widowControl w:val="0"/>
        <w:jc w:val="both"/>
        <w:rPr>
          <w:rFonts w:ascii="GHEA Grapalat" w:hAnsi="GHEA Grapalat"/>
          <w:i/>
        </w:rPr>
      </w:pPr>
    </w:p>
  </w:footnote>
  <w:footnote w:id="17">
    <w:p w14:paraId="554D64B9" w14:textId="77777777" w:rsidR="00ED5077" w:rsidRPr="00E861BF" w:rsidRDefault="00ED5077" w:rsidP="008842CE">
      <w:pPr>
        <w:pStyle w:val="FootnoteText"/>
        <w:widowControl w:val="0"/>
        <w:jc w:val="both"/>
        <w:rPr>
          <w:rFonts w:ascii="GHEA Grapalat" w:hAnsi="GHEA Grapalat"/>
          <w:i/>
        </w:rPr>
      </w:pPr>
      <w:r w:rsidRPr="00E861BF">
        <w:rPr>
          <w:rFonts w:ascii="GHEA Grapalat" w:hAnsi="GHEA Grapalat"/>
          <w:i/>
        </w:rPr>
        <w:t xml:space="preserve">*** </w:t>
      </w:r>
    </w:p>
  </w:footnote>
  <w:footnote w:id="18">
    <w:p w14:paraId="151DDFDB" w14:textId="77777777" w:rsidR="00ED5077" w:rsidRPr="008842CE" w:rsidRDefault="00ED5077" w:rsidP="008842CE">
      <w:pPr>
        <w:pStyle w:val="FootnoteText"/>
        <w:widowControl w:val="0"/>
        <w:jc w:val="both"/>
      </w:pPr>
      <w:r w:rsidRPr="008842CE">
        <w:rPr>
          <w:rStyle w:val="FootnoteReference"/>
        </w:rPr>
        <w:t>*</w:t>
      </w:r>
      <w:r w:rsidRPr="008842CE">
        <w:t xml:space="preserve"> </w:t>
      </w:r>
      <w:r w:rsidRPr="008842CE">
        <w:rPr>
          <w:rFonts w:ascii="GHEA Grapalat" w:hAnsi="GHEA Grapalat"/>
          <w:i/>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 в качестве его неотъемлемой части.</w:t>
      </w:r>
    </w:p>
  </w:footnote>
  <w:footnote w:id="19">
    <w:p w14:paraId="36219573" w14:textId="77777777" w:rsidR="00ED5077" w:rsidRPr="008842CE" w:rsidRDefault="00ED5077" w:rsidP="008842CE">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0BA6"/>
    <w:rsid w:val="000013D6"/>
    <w:rsid w:val="000016BB"/>
    <w:rsid w:val="00002C23"/>
    <w:rsid w:val="000031E3"/>
    <w:rsid w:val="000033BC"/>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1D49"/>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E7DA0"/>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1ED"/>
    <w:rsid w:val="00171E80"/>
    <w:rsid w:val="001723D6"/>
    <w:rsid w:val="001724D7"/>
    <w:rsid w:val="00172B98"/>
    <w:rsid w:val="00172BC4"/>
    <w:rsid w:val="001732FB"/>
    <w:rsid w:val="00174DAB"/>
    <w:rsid w:val="00174FE1"/>
    <w:rsid w:val="001752B6"/>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90792"/>
    <w:rsid w:val="00191655"/>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0F6"/>
    <w:rsid w:val="00217344"/>
    <w:rsid w:val="00217710"/>
    <w:rsid w:val="00220ACB"/>
    <w:rsid w:val="00220C7C"/>
    <w:rsid w:val="002218FE"/>
    <w:rsid w:val="00221C7B"/>
    <w:rsid w:val="0022247D"/>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05CD"/>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C7048"/>
    <w:rsid w:val="002D02FE"/>
    <w:rsid w:val="002D1340"/>
    <w:rsid w:val="002D156F"/>
    <w:rsid w:val="002D1AAA"/>
    <w:rsid w:val="002D207D"/>
    <w:rsid w:val="002D20E8"/>
    <w:rsid w:val="002D236D"/>
    <w:rsid w:val="002D3C61"/>
    <w:rsid w:val="002D4250"/>
    <w:rsid w:val="002D4575"/>
    <w:rsid w:val="002D4EEB"/>
    <w:rsid w:val="002D5580"/>
    <w:rsid w:val="002D5CF0"/>
    <w:rsid w:val="002D601F"/>
    <w:rsid w:val="002D6A4F"/>
    <w:rsid w:val="002D7D70"/>
    <w:rsid w:val="002E069D"/>
    <w:rsid w:val="002E0768"/>
    <w:rsid w:val="002E0877"/>
    <w:rsid w:val="002E2438"/>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AA8"/>
    <w:rsid w:val="00335C2A"/>
    <w:rsid w:val="00335DAA"/>
    <w:rsid w:val="00336709"/>
    <w:rsid w:val="00336F9A"/>
    <w:rsid w:val="0033740E"/>
    <w:rsid w:val="00337C99"/>
    <w:rsid w:val="00337E2F"/>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7C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21CD"/>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98F"/>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72C8"/>
    <w:rsid w:val="0040761D"/>
    <w:rsid w:val="0041023E"/>
    <w:rsid w:val="004110AC"/>
    <w:rsid w:val="004116A0"/>
    <w:rsid w:val="00411D9D"/>
    <w:rsid w:val="00413390"/>
    <w:rsid w:val="00413595"/>
    <w:rsid w:val="00416F1E"/>
    <w:rsid w:val="0041739A"/>
    <w:rsid w:val="004175B6"/>
    <w:rsid w:val="00417E48"/>
    <w:rsid w:val="00417F33"/>
    <w:rsid w:val="00421AEB"/>
    <w:rsid w:val="00422802"/>
    <w:rsid w:val="00427EAA"/>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326"/>
    <w:rsid w:val="00444E87"/>
    <w:rsid w:val="0044556F"/>
    <w:rsid w:val="0044660E"/>
    <w:rsid w:val="00447808"/>
    <w:rsid w:val="00447B76"/>
    <w:rsid w:val="00447FFD"/>
    <w:rsid w:val="004504F0"/>
    <w:rsid w:val="00450C30"/>
    <w:rsid w:val="004521BB"/>
    <w:rsid w:val="00452896"/>
    <w:rsid w:val="004542D7"/>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6EA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27C7"/>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555"/>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1B3F"/>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53F2"/>
    <w:rsid w:val="005F581A"/>
    <w:rsid w:val="005F7C1D"/>
    <w:rsid w:val="0060526C"/>
    <w:rsid w:val="00606328"/>
    <w:rsid w:val="0060652B"/>
    <w:rsid w:val="00606B84"/>
    <w:rsid w:val="00607120"/>
    <w:rsid w:val="00607F7B"/>
    <w:rsid w:val="00611998"/>
    <w:rsid w:val="006132ED"/>
    <w:rsid w:val="00614934"/>
    <w:rsid w:val="0061522D"/>
    <w:rsid w:val="006154C5"/>
    <w:rsid w:val="00615570"/>
    <w:rsid w:val="00615B35"/>
    <w:rsid w:val="00617764"/>
    <w:rsid w:val="00617A6E"/>
    <w:rsid w:val="0062023F"/>
    <w:rsid w:val="00621255"/>
    <w:rsid w:val="00621D3B"/>
    <w:rsid w:val="006220CA"/>
    <w:rsid w:val="00622E34"/>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A8E"/>
    <w:rsid w:val="006371D0"/>
    <w:rsid w:val="00637D24"/>
    <w:rsid w:val="00637DAB"/>
    <w:rsid w:val="006417C7"/>
    <w:rsid w:val="00642172"/>
    <w:rsid w:val="00642EFE"/>
    <w:rsid w:val="0064473D"/>
    <w:rsid w:val="00644850"/>
    <w:rsid w:val="00644CE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81F45"/>
    <w:rsid w:val="00682E8D"/>
    <w:rsid w:val="00685962"/>
    <w:rsid w:val="00685A30"/>
    <w:rsid w:val="00685C48"/>
    <w:rsid w:val="00687E34"/>
    <w:rsid w:val="00687FCA"/>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5CD"/>
    <w:rsid w:val="006C1D25"/>
    <w:rsid w:val="006C229E"/>
    <w:rsid w:val="006C2B56"/>
    <w:rsid w:val="006C2F98"/>
    <w:rsid w:val="006C3115"/>
    <w:rsid w:val="006C47F0"/>
    <w:rsid w:val="006C5147"/>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D26"/>
    <w:rsid w:val="00735365"/>
    <w:rsid w:val="00736959"/>
    <w:rsid w:val="00736A43"/>
    <w:rsid w:val="00737986"/>
    <w:rsid w:val="00737B2F"/>
    <w:rsid w:val="00737D8E"/>
    <w:rsid w:val="00740877"/>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A4A"/>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485"/>
    <w:rsid w:val="0077364F"/>
    <w:rsid w:val="00773841"/>
    <w:rsid w:val="00773BD2"/>
    <w:rsid w:val="00774C67"/>
    <w:rsid w:val="0077504D"/>
    <w:rsid w:val="00775FAF"/>
    <w:rsid w:val="00776E6C"/>
    <w:rsid w:val="00780184"/>
    <w:rsid w:val="00780D44"/>
    <w:rsid w:val="007811AE"/>
    <w:rsid w:val="007813EB"/>
    <w:rsid w:val="00781688"/>
    <w:rsid w:val="00782D3C"/>
    <w:rsid w:val="00782D60"/>
    <w:rsid w:val="0078387F"/>
    <w:rsid w:val="007839E7"/>
    <w:rsid w:val="007844C8"/>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373"/>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D7E8C"/>
    <w:rsid w:val="007E009D"/>
    <w:rsid w:val="007E0E5F"/>
    <w:rsid w:val="007E0EA0"/>
    <w:rsid w:val="007E0EB8"/>
    <w:rsid w:val="007E15A7"/>
    <w:rsid w:val="007E238F"/>
    <w:rsid w:val="007E31D9"/>
    <w:rsid w:val="007E3AEE"/>
    <w:rsid w:val="007E4355"/>
    <w:rsid w:val="007E439C"/>
    <w:rsid w:val="007E46FE"/>
    <w:rsid w:val="007E4B42"/>
    <w:rsid w:val="007E6804"/>
    <w:rsid w:val="007E6C33"/>
    <w:rsid w:val="007E6E01"/>
    <w:rsid w:val="007E7A6B"/>
    <w:rsid w:val="007F12DE"/>
    <w:rsid w:val="007F1314"/>
    <w:rsid w:val="007F281F"/>
    <w:rsid w:val="007F503F"/>
    <w:rsid w:val="007F5A5F"/>
    <w:rsid w:val="007F6722"/>
    <w:rsid w:val="008013BF"/>
    <w:rsid w:val="008013DA"/>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38FE"/>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5C2A"/>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AEF"/>
    <w:rsid w:val="00890F86"/>
    <w:rsid w:val="008912CD"/>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2E2"/>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F0660"/>
    <w:rsid w:val="009F06BA"/>
    <w:rsid w:val="009F0AB3"/>
    <w:rsid w:val="009F0E95"/>
    <w:rsid w:val="009F10E4"/>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1B0"/>
    <w:rsid w:val="00A1623D"/>
    <w:rsid w:val="00A17ABE"/>
    <w:rsid w:val="00A20240"/>
    <w:rsid w:val="00A205BF"/>
    <w:rsid w:val="00A2065C"/>
    <w:rsid w:val="00A20B69"/>
    <w:rsid w:val="00A21C7C"/>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4736"/>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97"/>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287"/>
    <w:rsid w:val="00A90E28"/>
    <w:rsid w:val="00A90FCD"/>
    <w:rsid w:val="00A921FF"/>
    <w:rsid w:val="00A93710"/>
    <w:rsid w:val="00A95895"/>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3864"/>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6B0"/>
    <w:rsid w:val="00B71D73"/>
    <w:rsid w:val="00B73AB8"/>
    <w:rsid w:val="00B73DE0"/>
    <w:rsid w:val="00B744F6"/>
    <w:rsid w:val="00B74B63"/>
    <w:rsid w:val="00B75687"/>
    <w:rsid w:val="00B81197"/>
    <w:rsid w:val="00B81AD3"/>
    <w:rsid w:val="00B853BF"/>
    <w:rsid w:val="00B8636F"/>
    <w:rsid w:val="00B86BCB"/>
    <w:rsid w:val="00B86C5F"/>
    <w:rsid w:val="00B9100A"/>
    <w:rsid w:val="00B91322"/>
    <w:rsid w:val="00B916D0"/>
    <w:rsid w:val="00B925B0"/>
    <w:rsid w:val="00B92CA7"/>
    <w:rsid w:val="00B932B8"/>
    <w:rsid w:val="00B941D0"/>
    <w:rsid w:val="00B95FE0"/>
    <w:rsid w:val="00B96B73"/>
    <w:rsid w:val="00B975FA"/>
    <w:rsid w:val="00B9778A"/>
    <w:rsid w:val="00B9796D"/>
    <w:rsid w:val="00BA17C2"/>
    <w:rsid w:val="00BA2853"/>
    <w:rsid w:val="00BA3554"/>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5B6"/>
    <w:rsid w:val="00BE4CFA"/>
    <w:rsid w:val="00BE5381"/>
    <w:rsid w:val="00BE54A9"/>
    <w:rsid w:val="00BE5525"/>
    <w:rsid w:val="00BE557F"/>
    <w:rsid w:val="00BE5F44"/>
    <w:rsid w:val="00BE6363"/>
    <w:rsid w:val="00BE6627"/>
    <w:rsid w:val="00BE6F5D"/>
    <w:rsid w:val="00BE7FE1"/>
    <w:rsid w:val="00BF0913"/>
    <w:rsid w:val="00BF09F8"/>
    <w:rsid w:val="00BF0BF6"/>
    <w:rsid w:val="00BF1CBD"/>
    <w:rsid w:val="00BF1D90"/>
    <w:rsid w:val="00BF270F"/>
    <w:rsid w:val="00BF2785"/>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421"/>
    <w:rsid w:val="00C232E0"/>
    <w:rsid w:val="00C23B1B"/>
    <w:rsid w:val="00C23D48"/>
    <w:rsid w:val="00C23F12"/>
    <w:rsid w:val="00C23F1D"/>
    <w:rsid w:val="00C24256"/>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4323"/>
    <w:rsid w:val="00C970BB"/>
    <w:rsid w:val="00C9713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642"/>
    <w:rsid w:val="00CB79A4"/>
    <w:rsid w:val="00CC0326"/>
    <w:rsid w:val="00CC0A8D"/>
    <w:rsid w:val="00CC3097"/>
    <w:rsid w:val="00CC3BAC"/>
    <w:rsid w:val="00CC518E"/>
    <w:rsid w:val="00CC6362"/>
    <w:rsid w:val="00CC69D0"/>
    <w:rsid w:val="00CC73F0"/>
    <w:rsid w:val="00CD01CC"/>
    <w:rsid w:val="00CD043A"/>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7A4E"/>
    <w:rsid w:val="00CF7F57"/>
    <w:rsid w:val="00D00401"/>
    <w:rsid w:val="00D0068C"/>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64"/>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2EB8"/>
    <w:rsid w:val="00D433D6"/>
    <w:rsid w:val="00D43420"/>
    <w:rsid w:val="00D4557B"/>
    <w:rsid w:val="00D45852"/>
    <w:rsid w:val="00D4611F"/>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209"/>
    <w:rsid w:val="00E45ACA"/>
    <w:rsid w:val="00E45C7F"/>
    <w:rsid w:val="00E45E98"/>
    <w:rsid w:val="00E46422"/>
    <w:rsid w:val="00E46DBA"/>
    <w:rsid w:val="00E50736"/>
    <w:rsid w:val="00E51117"/>
    <w:rsid w:val="00E51CD0"/>
    <w:rsid w:val="00E51D3B"/>
    <w:rsid w:val="00E51D78"/>
    <w:rsid w:val="00E51EEA"/>
    <w:rsid w:val="00E54297"/>
    <w:rsid w:val="00E54B2C"/>
    <w:rsid w:val="00E5510F"/>
    <w:rsid w:val="00E55EBF"/>
    <w:rsid w:val="00E6008B"/>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17B7"/>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C1D"/>
    <w:rsid w:val="00ED5077"/>
    <w:rsid w:val="00ED5972"/>
    <w:rsid w:val="00ED59E0"/>
    <w:rsid w:val="00ED5C1C"/>
    <w:rsid w:val="00ED6836"/>
    <w:rsid w:val="00ED6A38"/>
    <w:rsid w:val="00EE09A4"/>
    <w:rsid w:val="00EE0CB1"/>
    <w:rsid w:val="00EE0EB3"/>
    <w:rsid w:val="00EE0EF1"/>
    <w:rsid w:val="00EE1022"/>
    <w:rsid w:val="00EE2663"/>
    <w:rsid w:val="00EE2A48"/>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4743"/>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35C1"/>
    <w:rsid w:val="00F53D4F"/>
    <w:rsid w:val="00F53DF8"/>
    <w:rsid w:val="00F546F2"/>
    <w:rsid w:val="00F5526F"/>
    <w:rsid w:val="00F55654"/>
    <w:rsid w:val="00F556B0"/>
    <w:rsid w:val="00F55ECA"/>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946"/>
    <w:rsid w:val="00F67CD4"/>
    <w:rsid w:val="00F70E55"/>
    <w:rsid w:val="00F714BD"/>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35D5"/>
    <w:rsid w:val="00FB3AE9"/>
    <w:rsid w:val="00FB3AFB"/>
    <w:rsid w:val="00FB3CC9"/>
    <w:rsid w:val="00FB4ACF"/>
    <w:rsid w:val="00FB4AFE"/>
    <w:rsid w:val="00FB72F4"/>
    <w:rsid w:val="00FB76FD"/>
    <w:rsid w:val="00FB7899"/>
    <w:rsid w:val="00FB78E7"/>
    <w:rsid w:val="00FB796B"/>
    <w:rsid w:val="00FC016A"/>
    <w:rsid w:val="00FC096C"/>
    <w:rsid w:val="00FC0FDC"/>
    <w:rsid w:val="00FC22F4"/>
    <w:rsid w:val="00FC283C"/>
    <w:rsid w:val="00FC2FB3"/>
    <w:rsid w:val="00FC4412"/>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394"/>
    <w:rsid w:val="00FD7772"/>
    <w:rsid w:val="00FE0FD2"/>
    <w:rsid w:val="00FE1316"/>
    <w:rsid w:val="00FE1D95"/>
    <w:rsid w:val="00FE1FAB"/>
    <w:rsid w:val="00FE2802"/>
    <w:rsid w:val="00FE2AA4"/>
    <w:rsid w:val="00FE2DB6"/>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7E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E30012"/>
  <w15:docId w15:val="{C81E3897-ADDF-424A-8850-EEFABE0D5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AE0877-E9E6-4DF6-8DDA-5EC8B59CD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1823</TotalTime>
  <Pages>1</Pages>
  <Words>17304</Words>
  <Characters>98637</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115710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Miqaelyan Armine</cp:lastModifiedBy>
  <cp:revision>718</cp:revision>
  <cp:lastPrinted>2018-02-16T07:12:00Z</cp:lastPrinted>
  <dcterms:created xsi:type="dcterms:W3CDTF">2019-10-28T07:04:00Z</dcterms:created>
  <dcterms:modified xsi:type="dcterms:W3CDTF">2020-02-13T05:51:00Z</dcterms:modified>
</cp:coreProperties>
</file>